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6A4E3" w14:textId="77777777" w:rsidR="006A30DF" w:rsidRPr="003A5E2D" w:rsidRDefault="006A30DF" w:rsidP="006A30D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  <w:b/>
          <w:bCs/>
        </w:rPr>
        <w:t xml:space="preserve">Supplementary </w:t>
      </w:r>
      <w:r w:rsidRPr="002F2CD3">
        <w:rPr>
          <w:rFonts w:cstheme="minorHAnsi"/>
          <w:b/>
          <w:bCs/>
        </w:rPr>
        <w:t>Table 1.</w:t>
      </w:r>
      <w:r w:rsidRPr="003A5E2D">
        <w:rPr>
          <w:rFonts w:cstheme="minorHAnsi"/>
        </w:rPr>
        <w:t xml:space="preserve"> </w:t>
      </w:r>
      <w:r w:rsidRPr="003A5E2D">
        <w:rPr>
          <w:rFonts w:eastAsiaTheme="minorEastAsia" w:cstheme="minorHAnsi"/>
          <w:lang w:eastAsia="zh-CN"/>
        </w:rPr>
        <w:t>HPLC Gradient Profile</w:t>
      </w:r>
    </w:p>
    <w:p w14:paraId="548090F3" w14:textId="77777777" w:rsidR="006A30DF" w:rsidRPr="003A5E2D" w:rsidRDefault="006A30DF" w:rsidP="006A30D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6A30DF" w:rsidRPr="0038450A" w14:paraId="169ED3E6" w14:textId="77777777" w:rsidTr="0016530E">
        <w:tc>
          <w:tcPr>
            <w:tcW w:w="2337" w:type="dxa"/>
          </w:tcPr>
          <w:p w14:paraId="6345971D" w14:textId="77777777" w:rsidR="006A30DF" w:rsidRPr="002F2CD3" w:rsidRDefault="006A30DF" w:rsidP="0016530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F2CD3">
              <w:rPr>
                <w:rFonts w:cstheme="minorHAnsi"/>
                <w:b/>
                <w:bCs/>
                <w:sz w:val="20"/>
                <w:szCs w:val="20"/>
              </w:rPr>
              <w:t>Time (min)</w:t>
            </w:r>
          </w:p>
        </w:tc>
        <w:tc>
          <w:tcPr>
            <w:tcW w:w="2337" w:type="dxa"/>
          </w:tcPr>
          <w:p w14:paraId="7FC30F65" w14:textId="77777777" w:rsidR="006A30DF" w:rsidRPr="002F2CD3" w:rsidRDefault="006A30DF" w:rsidP="0016530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F2CD3">
              <w:rPr>
                <w:rFonts w:cstheme="minorHAnsi"/>
                <w:b/>
                <w:bCs/>
                <w:sz w:val="20"/>
                <w:szCs w:val="20"/>
              </w:rPr>
              <w:t>Flow Rate (ml/min)</w:t>
            </w:r>
          </w:p>
        </w:tc>
        <w:tc>
          <w:tcPr>
            <w:tcW w:w="2338" w:type="dxa"/>
          </w:tcPr>
          <w:p w14:paraId="79328A0D" w14:textId="77777777" w:rsidR="006A30DF" w:rsidRPr="002F2CD3" w:rsidRDefault="006A30DF" w:rsidP="0016530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F2CD3">
              <w:rPr>
                <w:rFonts w:cstheme="minorHAnsi"/>
                <w:b/>
                <w:bCs/>
                <w:sz w:val="20"/>
                <w:szCs w:val="20"/>
              </w:rPr>
              <w:t>% A</w:t>
            </w:r>
          </w:p>
        </w:tc>
        <w:tc>
          <w:tcPr>
            <w:tcW w:w="2338" w:type="dxa"/>
          </w:tcPr>
          <w:p w14:paraId="22E71860" w14:textId="77777777" w:rsidR="006A30DF" w:rsidRPr="002F2CD3" w:rsidRDefault="006A30DF" w:rsidP="0016530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F2CD3">
              <w:rPr>
                <w:rFonts w:cstheme="minorHAnsi"/>
                <w:b/>
                <w:bCs/>
                <w:sz w:val="20"/>
                <w:szCs w:val="20"/>
              </w:rPr>
              <w:t>% B</w:t>
            </w:r>
          </w:p>
        </w:tc>
      </w:tr>
      <w:tr w:rsidR="006A30DF" w:rsidRPr="0038450A" w14:paraId="76AC2D24" w14:textId="77777777" w:rsidTr="0016530E">
        <w:tc>
          <w:tcPr>
            <w:tcW w:w="2337" w:type="dxa"/>
          </w:tcPr>
          <w:p w14:paraId="6633DACC" w14:textId="77777777" w:rsidR="006A30DF" w:rsidRPr="002F2CD3" w:rsidRDefault="006A30DF" w:rsidP="0016530E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 w:rsidRPr="002F2CD3">
              <w:rPr>
                <w:rFonts w:cstheme="minorHAnsi"/>
                <w:sz w:val="20"/>
                <w:szCs w:val="20"/>
              </w:rPr>
              <w:t>Initial</w:t>
            </w:r>
          </w:p>
        </w:tc>
        <w:tc>
          <w:tcPr>
            <w:tcW w:w="2337" w:type="dxa"/>
          </w:tcPr>
          <w:p w14:paraId="6E5D9F72" w14:textId="77777777" w:rsidR="006A30DF" w:rsidRPr="002F2CD3" w:rsidRDefault="006A30DF" w:rsidP="0016530E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 w:rsidRPr="002F2CD3">
              <w:rPr>
                <w:rFonts w:cstheme="minorHAnsi"/>
                <w:sz w:val="20"/>
                <w:szCs w:val="20"/>
              </w:rPr>
              <w:t>0.8</w:t>
            </w:r>
          </w:p>
        </w:tc>
        <w:tc>
          <w:tcPr>
            <w:tcW w:w="2338" w:type="dxa"/>
          </w:tcPr>
          <w:p w14:paraId="18BAC25E" w14:textId="77777777" w:rsidR="006A30DF" w:rsidRPr="002F2CD3" w:rsidRDefault="006A30DF" w:rsidP="0016530E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 w:rsidRPr="002F2CD3">
              <w:rPr>
                <w:rFonts w:cstheme="minorHAnsi"/>
                <w:sz w:val="20"/>
                <w:szCs w:val="20"/>
              </w:rPr>
              <w:t>75</w:t>
            </w:r>
          </w:p>
        </w:tc>
        <w:tc>
          <w:tcPr>
            <w:tcW w:w="2338" w:type="dxa"/>
          </w:tcPr>
          <w:p w14:paraId="4FBF3DA1" w14:textId="77777777" w:rsidR="006A30DF" w:rsidRPr="002F2CD3" w:rsidRDefault="006A30DF" w:rsidP="0016530E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 w:rsidRPr="002F2CD3">
              <w:rPr>
                <w:rFonts w:cstheme="minorHAnsi"/>
                <w:sz w:val="20"/>
                <w:szCs w:val="20"/>
              </w:rPr>
              <w:t>25</w:t>
            </w:r>
          </w:p>
        </w:tc>
      </w:tr>
      <w:tr w:rsidR="006A30DF" w:rsidRPr="0038450A" w14:paraId="0B62E6B8" w14:textId="77777777" w:rsidTr="0016530E">
        <w:tc>
          <w:tcPr>
            <w:tcW w:w="2337" w:type="dxa"/>
          </w:tcPr>
          <w:p w14:paraId="464CAE3F" w14:textId="77777777" w:rsidR="006A30DF" w:rsidRPr="002F2CD3" w:rsidRDefault="006A30DF" w:rsidP="0016530E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 w:rsidRPr="002F2CD3">
              <w:rPr>
                <w:rFonts w:cstheme="minorHAnsi"/>
                <w:sz w:val="20"/>
                <w:szCs w:val="20"/>
              </w:rPr>
              <w:t>1.00</w:t>
            </w:r>
          </w:p>
        </w:tc>
        <w:tc>
          <w:tcPr>
            <w:tcW w:w="2337" w:type="dxa"/>
          </w:tcPr>
          <w:p w14:paraId="06C57D95" w14:textId="77777777" w:rsidR="006A30DF" w:rsidRPr="002F2CD3" w:rsidRDefault="006A30DF" w:rsidP="0016530E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 w:rsidRPr="002F2CD3">
              <w:rPr>
                <w:rFonts w:cstheme="minorHAnsi"/>
                <w:sz w:val="20"/>
                <w:szCs w:val="20"/>
              </w:rPr>
              <w:t>0.8</w:t>
            </w:r>
          </w:p>
        </w:tc>
        <w:tc>
          <w:tcPr>
            <w:tcW w:w="2338" w:type="dxa"/>
          </w:tcPr>
          <w:p w14:paraId="616F76AC" w14:textId="77777777" w:rsidR="006A30DF" w:rsidRPr="002F2CD3" w:rsidRDefault="006A30DF" w:rsidP="0016530E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 w:rsidRPr="002F2CD3">
              <w:rPr>
                <w:rFonts w:cstheme="minorHAnsi"/>
                <w:sz w:val="20"/>
                <w:szCs w:val="20"/>
              </w:rPr>
              <w:t>75</w:t>
            </w:r>
          </w:p>
        </w:tc>
        <w:tc>
          <w:tcPr>
            <w:tcW w:w="2338" w:type="dxa"/>
          </w:tcPr>
          <w:p w14:paraId="0C289182" w14:textId="77777777" w:rsidR="006A30DF" w:rsidRPr="002F2CD3" w:rsidRDefault="006A30DF" w:rsidP="0016530E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 w:rsidRPr="002F2CD3">
              <w:rPr>
                <w:rFonts w:cstheme="minorHAnsi"/>
                <w:sz w:val="20"/>
                <w:szCs w:val="20"/>
              </w:rPr>
              <w:t>25</w:t>
            </w:r>
          </w:p>
        </w:tc>
      </w:tr>
      <w:tr w:rsidR="006A30DF" w:rsidRPr="0038450A" w14:paraId="1C49F5E5" w14:textId="77777777" w:rsidTr="0016530E">
        <w:tc>
          <w:tcPr>
            <w:tcW w:w="2337" w:type="dxa"/>
          </w:tcPr>
          <w:p w14:paraId="6C39E70D" w14:textId="77777777" w:rsidR="006A30DF" w:rsidRPr="002F2CD3" w:rsidRDefault="006A30DF" w:rsidP="0016530E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 w:rsidRPr="002F2CD3">
              <w:rPr>
                <w:rFonts w:cstheme="minorHAnsi"/>
                <w:sz w:val="20"/>
                <w:szCs w:val="20"/>
              </w:rPr>
              <w:t>1.01</w:t>
            </w:r>
          </w:p>
        </w:tc>
        <w:tc>
          <w:tcPr>
            <w:tcW w:w="2337" w:type="dxa"/>
          </w:tcPr>
          <w:p w14:paraId="0461BF22" w14:textId="77777777" w:rsidR="006A30DF" w:rsidRPr="002F2CD3" w:rsidRDefault="006A30DF" w:rsidP="0016530E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 w:rsidRPr="002F2CD3">
              <w:rPr>
                <w:rFonts w:cstheme="minorHAnsi"/>
                <w:sz w:val="20"/>
                <w:szCs w:val="20"/>
              </w:rPr>
              <w:t>0.8</w:t>
            </w:r>
          </w:p>
        </w:tc>
        <w:tc>
          <w:tcPr>
            <w:tcW w:w="2338" w:type="dxa"/>
          </w:tcPr>
          <w:p w14:paraId="34EE33EC" w14:textId="77777777" w:rsidR="006A30DF" w:rsidRPr="002F2CD3" w:rsidRDefault="006A30DF" w:rsidP="0016530E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 w:rsidRPr="002F2CD3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2338" w:type="dxa"/>
          </w:tcPr>
          <w:p w14:paraId="314AC3E5" w14:textId="77777777" w:rsidR="006A30DF" w:rsidRPr="002F2CD3" w:rsidRDefault="006A30DF" w:rsidP="0016530E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 w:rsidRPr="002F2CD3">
              <w:rPr>
                <w:rFonts w:cstheme="minorHAnsi"/>
                <w:sz w:val="20"/>
                <w:szCs w:val="20"/>
              </w:rPr>
              <w:t>95</w:t>
            </w:r>
          </w:p>
        </w:tc>
      </w:tr>
      <w:tr w:rsidR="006A30DF" w:rsidRPr="0038450A" w14:paraId="00175F92" w14:textId="77777777" w:rsidTr="0016530E">
        <w:tc>
          <w:tcPr>
            <w:tcW w:w="2337" w:type="dxa"/>
          </w:tcPr>
          <w:p w14:paraId="5C6B1387" w14:textId="77777777" w:rsidR="006A30DF" w:rsidRPr="002F2CD3" w:rsidRDefault="006A30DF" w:rsidP="0016530E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 w:rsidRPr="002F2CD3">
              <w:rPr>
                <w:rFonts w:cstheme="minorHAnsi"/>
                <w:sz w:val="20"/>
                <w:szCs w:val="20"/>
              </w:rPr>
              <w:t>1.99</w:t>
            </w:r>
          </w:p>
        </w:tc>
        <w:tc>
          <w:tcPr>
            <w:tcW w:w="2337" w:type="dxa"/>
          </w:tcPr>
          <w:p w14:paraId="12D90ADF" w14:textId="77777777" w:rsidR="006A30DF" w:rsidRPr="002F2CD3" w:rsidRDefault="006A30DF" w:rsidP="0016530E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 w:rsidRPr="002F2CD3">
              <w:rPr>
                <w:rFonts w:cstheme="minorHAnsi"/>
                <w:sz w:val="20"/>
                <w:szCs w:val="20"/>
              </w:rPr>
              <w:t>0.8</w:t>
            </w:r>
          </w:p>
        </w:tc>
        <w:tc>
          <w:tcPr>
            <w:tcW w:w="2338" w:type="dxa"/>
          </w:tcPr>
          <w:p w14:paraId="2B82C4E9" w14:textId="77777777" w:rsidR="006A30DF" w:rsidRPr="002F2CD3" w:rsidRDefault="006A30DF" w:rsidP="0016530E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 w:rsidRPr="002F2CD3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2338" w:type="dxa"/>
          </w:tcPr>
          <w:p w14:paraId="52C8E573" w14:textId="77777777" w:rsidR="006A30DF" w:rsidRPr="002F2CD3" w:rsidRDefault="006A30DF" w:rsidP="0016530E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 w:rsidRPr="002F2CD3">
              <w:rPr>
                <w:rFonts w:cstheme="minorHAnsi"/>
                <w:sz w:val="20"/>
                <w:szCs w:val="20"/>
              </w:rPr>
              <w:t>95</w:t>
            </w:r>
          </w:p>
        </w:tc>
      </w:tr>
      <w:tr w:rsidR="006A30DF" w:rsidRPr="0038450A" w14:paraId="3B3CAD60" w14:textId="77777777" w:rsidTr="0016530E">
        <w:tc>
          <w:tcPr>
            <w:tcW w:w="2337" w:type="dxa"/>
          </w:tcPr>
          <w:p w14:paraId="1BBA2202" w14:textId="77777777" w:rsidR="006A30DF" w:rsidRPr="002F2CD3" w:rsidRDefault="006A30DF" w:rsidP="0016530E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 w:rsidRPr="002F2CD3">
              <w:rPr>
                <w:rFonts w:cstheme="minorHAnsi"/>
                <w:sz w:val="20"/>
                <w:szCs w:val="20"/>
              </w:rPr>
              <w:t>2.00</w:t>
            </w:r>
          </w:p>
        </w:tc>
        <w:tc>
          <w:tcPr>
            <w:tcW w:w="2337" w:type="dxa"/>
          </w:tcPr>
          <w:p w14:paraId="4EB76285" w14:textId="77777777" w:rsidR="006A30DF" w:rsidRPr="002F2CD3" w:rsidRDefault="006A30DF" w:rsidP="0016530E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 w:rsidRPr="002F2CD3">
              <w:rPr>
                <w:rFonts w:cstheme="minorHAnsi"/>
                <w:sz w:val="20"/>
                <w:szCs w:val="20"/>
              </w:rPr>
              <w:t>0.8</w:t>
            </w:r>
          </w:p>
        </w:tc>
        <w:tc>
          <w:tcPr>
            <w:tcW w:w="2338" w:type="dxa"/>
          </w:tcPr>
          <w:p w14:paraId="6C4B6DD8" w14:textId="77777777" w:rsidR="006A30DF" w:rsidRPr="002F2CD3" w:rsidRDefault="006A30DF" w:rsidP="0016530E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 w:rsidRPr="002F2CD3">
              <w:rPr>
                <w:rFonts w:cstheme="minorHAnsi"/>
                <w:sz w:val="20"/>
                <w:szCs w:val="20"/>
              </w:rPr>
              <w:t>75</w:t>
            </w:r>
          </w:p>
        </w:tc>
        <w:tc>
          <w:tcPr>
            <w:tcW w:w="2338" w:type="dxa"/>
          </w:tcPr>
          <w:p w14:paraId="24C1D608" w14:textId="77777777" w:rsidR="006A30DF" w:rsidRPr="002F2CD3" w:rsidRDefault="006A30DF" w:rsidP="0016530E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 w:rsidRPr="002F2CD3">
              <w:rPr>
                <w:rFonts w:cstheme="minorHAnsi"/>
                <w:sz w:val="20"/>
                <w:szCs w:val="20"/>
              </w:rPr>
              <w:t>25</w:t>
            </w:r>
          </w:p>
        </w:tc>
      </w:tr>
      <w:tr w:rsidR="006A30DF" w:rsidRPr="0038450A" w14:paraId="49C37894" w14:textId="77777777" w:rsidTr="0016530E">
        <w:tc>
          <w:tcPr>
            <w:tcW w:w="2337" w:type="dxa"/>
          </w:tcPr>
          <w:p w14:paraId="21D405C2" w14:textId="77777777" w:rsidR="006A30DF" w:rsidRPr="002F2CD3" w:rsidRDefault="006A30DF" w:rsidP="0016530E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 w:rsidRPr="002F2CD3">
              <w:rPr>
                <w:rFonts w:cstheme="minorHAnsi"/>
                <w:sz w:val="20"/>
                <w:szCs w:val="20"/>
              </w:rPr>
              <w:t>2.20</w:t>
            </w:r>
          </w:p>
        </w:tc>
        <w:tc>
          <w:tcPr>
            <w:tcW w:w="2337" w:type="dxa"/>
          </w:tcPr>
          <w:p w14:paraId="5DED9AB2" w14:textId="77777777" w:rsidR="006A30DF" w:rsidRPr="002F2CD3" w:rsidRDefault="006A30DF" w:rsidP="0016530E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 w:rsidRPr="002F2CD3">
              <w:rPr>
                <w:rFonts w:cstheme="minorHAnsi"/>
                <w:sz w:val="20"/>
                <w:szCs w:val="20"/>
              </w:rPr>
              <w:t>0.8</w:t>
            </w:r>
          </w:p>
        </w:tc>
        <w:tc>
          <w:tcPr>
            <w:tcW w:w="2338" w:type="dxa"/>
          </w:tcPr>
          <w:p w14:paraId="7F5499D8" w14:textId="77777777" w:rsidR="006A30DF" w:rsidRPr="002F2CD3" w:rsidRDefault="006A30DF" w:rsidP="0016530E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 w:rsidRPr="002F2CD3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2338" w:type="dxa"/>
          </w:tcPr>
          <w:p w14:paraId="6B9EE4FC" w14:textId="77777777" w:rsidR="006A30DF" w:rsidRPr="002F2CD3" w:rsidRDefault="006A30DF" w:rsidP="0016530E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 w:rsidRPr="002F2CD3">
              <w:rPr>
                <w:rFonts w:cstheme="minorHAnsi"/>
                <w:sz w:val="20"/>
                <w:szCs w:val="20"/>
              </w:rPr>
              <w:t>95</w:t>
            </w:r>
          </w:p>
        </w:tc>
      </w:tr>
      <w:tr w:rsidR="006A30DF" w:rsidRPr="0038450A" w14:paraId="6C6443B2" w14:textId="77777777" w:rsidTr="0016530E">
        <w:tc>
          <w:tcPr>
            <w:tcW w:w="2337" w:type="dxa"/>
          </w:tcPr>
          <w:p w14:paraId="6AF5A84B" w14:textId="77777777" w:rsidR="006A30DF" w:rsidRPr="002F2CD3" w:rsidRDefault="006A30DF" w:rsidP="0016530E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 w:rsidRPr="002F2CD3">
              <w:rPr>
                <w:rFonts w:cstheme="minorHAnsi"/>
                <w:sz w:val="20"/>
                <w:szCs w:val="20"/>
              </w:rPr>
              <w:t>2.40</w:t>
            </w:r>
          </w:p>
        </w:tc>
        <w:tc>
          <w:tcPr>
            <w:tcW w:w="2337" w:type="dxa"/>
          </w:tcPr>
          <w:p w14:paraId="6D463FFA" w14:textId="77777777" w:rsidR="006A30DF" w:rsidRPr="002F2CD3" w:rsidRDefault="006A30DF" w:rsidP="0016530E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 w:rsidRPr="002F2CD3">
              <w:rPr>
                <w:rFonts w:cstheme="minorHAnsi"/>
                <w:sz w:val="20"/>
                <w:szCs w:val="20"/>
              </w:rPr>
              <w:t>0.8</w:t>
            </w:r>
          </w:p>
        </w:tc>
        <w:tc>
          <w:tcPr>
            <w:tcW w:w="2338" w:type="dxa"/>
          </w:tcPr>
          <w:p w14:paraId="3B11480A" w14:textId="77777777" w:rsidR="006A30DF" w:rsidRPr="002F2CD3" w:rsidRDefault="006A30DF" w:rsidP="0016530E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 w:rsidRPr="002F2CD3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2338" w:type="dxa"/>
          </w:tcPr>
          <w:p w14:paraId="210588F8" w14:textId="77777777" w:rsidR="006A30DF" w:rsidRPr="002F2CD3" w:rsidRDefault="006A30DF" w:rsidP="0016530E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 w:rsidRPr="002F2CD3">
              <w:rPr>
                <w:rFonts w:cstheme="minorHAnsi"/>
                <w:sz w:val="20"/>
                <w:szCs w:val="20"/>
              </w:rPr>
              <w:t>95</w:t>
            </w:r>
          </w:p>
        </w:tc>
      </w:tr>
      <w:tr w:rsidR="006A30DF" w:rsidRPr="0038450A" w14:paraId="25D35CB6" w14:textId="77777777" w:rsidTr="0016530E">
        <w:tc>
          <w:tcPr>
            <w:tcW w:w="2337" w:type="dxa"/>
          </w:tcPr>
          <w:p w14:paraId="5D85E6F1" w14:textId="77777777" w:rsidR="006A30DF" w:rsidRPr="002F2CD3" w:rsidRDefault="006A30DF" w:rsidP="0016530E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 w:rsidRPr="002F2CD3">
              <w:rPr>
                <w:rFonts w:cstheme="minorHAnsi"/>
                <w:sz w:val="20"/>
                <w:szCs w:val="20"/>
              </w:rPr>
              <w:t>2.50</w:t>
            </w:r>
          </w:p>
        </w:tc>
        <w:tc>
          <w:tcPr>
            <w:tcW w:w="2337" w:type="dxa"/>
          </w:tcPr>
          <w:p w14:paraId="74F99F50" w14:textId="77777777" w:rsidR="006A30DF" w:rsidRPr="002F2CD3" w:rsidRDefault="006A30DF" w:rsidP="0016530E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 w:rsidRPr="002F2CD3">
              <w:rPr>
                <w:rFonts w:cstheme="minorHAnsi"/>
                <w:sz w:val="20"/>
                <w:szCs w:val="20"/>
              </w:rPr>
              <w:t>0.8</w:t>
            </w:r>
          </w:p>
        </w:tc>
        <w:tc>
          <w:tcPr>
            <w:tcW w:w="2338" w:type="dxa"/>
          </w:tcPr>
          <w:p w14:paraId="2761B241" w14:textId="77777777" w:rsidR="006A30DF" w:rsidRPr="002F2CD3" w:rsidRDefault="006A30DF" w:rsidP="0016530E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 w:rsidRPr="002F2CD3">
              <w:rPr>
                <w:rFonts w:cstheme="minorHAnsi"/>
                <w:sz w:val="20"/>
                <w:szCs w:val="20"/>
              </w:rPr>
              <w:t>75</w:t>
            </w:r>
          </w:p>
        </w:tc>
        <w:tc>
          <w:tcPr>
            <w:tcW w:w="2338" w:type="dxa"/>
          </w:tcPr>
          <w:p w14:paraId="6A003A8F" w14:textId="77777777" w:rsidR="006A30DF" w:rsidRPr="002F2CD3" w:rsidRDefault="006A30DF" w:rsidP="0016530E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 w:rsidRPr="002F2CD3">
              <w:rPr>
                <w:rFonts w:cstheme="minorHAnsi"/>
                <w:sz w:val="20"/>
                <w:szCs w:val="20"/>
              </w:rPr>
              <w:t>25</w:t>
            </w:r>
          </w:p>
        </w:tc>
      </w:tr>
      <w:tr w:rsidR="006A30DF" w:rsidRPr="0038450A" w14:paraId="2B920474" w14:textId="77777777" w:rsidTr="0016530E">
        <w:tc>
          <w:tcPr>
            <w:tcW w:w="2337" w:type="dxa"/>
          </w:tcPr>
          <w:p w14:paraId="38988703" w14:textId="77777777" w:rsidR="006A30DF" w:rsidRPr="002F2CD3" w:rsidRDefault="006A30DF" w:rsidP="0016530E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 w:rsidRPr="002F2CD3">
              <w:rPr>
                <w:rFonts w:cstheme="minorHAnsi"/>
                <w:sz w:val="20"/>
                <w:szCs w:val="20"/>
              </w:rPr>
              <w:t>4.00</w:t>
            </w:r>
          </w:p>
        </w:tc>
        <w:tc>
          <w:tcPr>
            <w:tcW w:w="7013" w:type="dxa"/>
            <w:gridSpan w:val="3"/>
          </w:tcPr>
          <w:p w14:paraId="4E805036" w14:textId="77777777" w:rsidR="006A30DF" w:rsidRPr="002F2CD3" w:rsidRDefault="006A30DF" w:rsidP="0016530E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 w:rsidRPr="002F2CD3">
              <w:rPr>
                <w:rFonts w:cstheme="minorHAnsi"/>
                <w:sz w:val="20"/>
                <w:szCs w:val="20"/>
              </w:rPr>
              <w:t>Controller Stop</w:t>
            </w:r>
          </w:p>
        </w:tc>
      </w:tr>
    </w:tbl>
    <w:p w14:paraId="1BC1B201" w14:textId="77777777" w:rsidR="006A30DF" w:rsidRPr="002F2CD3" w:rsidRDefault="006A30DF" w:rsidP="006A30D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2F2CD3">
        <w:rPr>
          <w:rFonts w:cstheme="minorHAnsi"/>
          <w:sz w:val="20"/>
          <w:szCs w:val="20"/>
        </w:rPr>
        <w:t xml:space="preserve">Mobile Phase A: Formic acid (0.5%) in ammonium </w:t>
      </w:r>
      <w:proofErr w:type="spellStart"/>
      <w:r w:rsidRPr="002F2CD3">
        <w:rPr>
          <w:rFonts w:cstheme="minorHAnsi"/>
          <w:sz w:val="20"/>
          <w:szCs w:val="20"/>
        </w:rPr>
        <w:t>formate</w:t>
      </w:r>
      <w:proofErr w:type="spellEnd"/>
      <w:r w:rsidRPr="002F2CD3">
        <w:rPr>
          <w:rFonts w:cstheme="minorHAnsi"/>
          <w:sz w:val="20"/>
          <w:szCs w:val="20"/>
        </w:rPr>
        <w:t xml:space="preserve"> (2.4 mM) in water</w:t>
      </w:r>
      <w:r>
        <w:rPr>
          <w:rFonts w:cstheme="minorHAnsi"/>
          <w:sz w:val="20"/>
          <w:szCs w:val="20"/>
        </w:rPr>
        <w:t>.</w:t>
      </w:r>
    </w:p>
    <w:p w14:paraId="70D69E5C" w14:textId="77777777" w:rsidR="006A30DF" w:rsidRDefault="006A30DF" w:rsidP="006A30DF">
      <w:pPr>
        <w:autoSpaceDE w:val="0"/>
        <w:autoSpaceDN w:val="0"/>
        <w:adjustRightInd w:val="0"/>
        <w:spacing w:after="0" w:line="240" w:lineRule="auto"/>
        <w:rPr>
          <w:ins w:id="0" w:author="Lee, Kimberly C" w:date="2023-05-25T13:47:00Z"/>
          <w:rFonts w:cstheme="minorHAnsi"/>
          <w:sz w:val="20"/>
          <w:szCs w:val="20"/>
        </w:rPr>
      </w:pPr>
      <w:r w:rsidRPr="002F2CD3">
        <w:rPr>
          <w:rFonts w:cstheme="minorHAnsi"/>
          <w:sz w:val="20"/>
          <w:szCs w:val="20"/>
        </w:rPr>
        <w:t xml:space="preserve">Mobile Phase B: Formic acid (0.5%) in ammonium </w:t>
      </w:r>
      <w:proofErr w:type="spellStart"/>
      <w:r w:rsidRPr="002F2CD3">
        <w:rPr>
          <w:rFonts w:cstheme="minorHAnsi"/>
          <w:sz w:val="20"/>
          <w:szCs w:val="20"/>
        </w:rPr>
        <w:t>formate</w:t>
      </w:r>
      <w:proofErr w:type="spellEnd"/>
      <w:r w:rsidRPr="002F2CD3">
        <w:rPr>
          <w:rFonts w:cstheme="minorHAnsi"/>
          <w:sz w:val="20"/>
          <w:szCs w:val="20"/>
        </w:rPr>
        <w:t xml:space="preserve"> (2.4 mM) in </w:t>
      </w:r>
      <w:proofErr w:type="spellStart"/>
      <w:proofErr w:type="gramStart"/>
      <w:r w:rsidRPr="002F2CD3">
        <w:rPr>
          <w:rFonts w:cstheme="minorHAnsi"/>
          <w:sz w:val="20"/>
          <w:szCs w:val="20"/>
        </w:rPr>
        <w:t>acetonitrile:water</w:t>
      </w:r>
      <w:proofErr w:type="spellEnd"/>
      <w:proofErr w:type="gramEnd"/>
      <w:r w:rsidRPr="002F2CD3">
        <w:rPr>
          <w:rFonts w:cstheme="minorHAnsi"/>
          <w:sz w:val="20"/>
          <w:szCs w:val="20"/>
        </w:rPr>
        <w:t xml:space="preserve"> (90:10v/v)</w:t>
      </w:r>
      <w:r>
        <w:rPr>
          <w:rFonts w:cstheme="minorHAnsi"/>
          <w:sz w:val="20"/>
          <w:szCs w:val="20"/>
        </w:rPr>
        <w:t>.</w:t>
      </w:r>
    </w:p>
    <w:p w14:paraId="4D664794" w14:textId="77777777" w:rsidR="00C34552" w:rsidRDefault="00C34552" w:rsidP="006A30DF">
      <w:pPr>
        <w:autoSpaceDE w:val="0"/>
        <w:autoSpaceDN w:val="0"/>
        <w:adjustRightInd w:val="0"/>
        <w:spacing w:after="0" w:line="240" w:lineRule="auto"/>
        <w:rPr>
          <w:ins w:id="1" w:author="Lee, Kimberly C" w:date="2023-05-25T13:47:00Z"/>
          <w:rFonts w:cstheme="minorHAnsi"/>
          <w:color w:val="211D1E"/>
          <w:sz w:val="20"/>
          <w:szCs w:val="20"/>
        </w:rPr>
      </w:pPr>
      <w:r w:rsidRPr="00A6710F">
        <w:rPr>
          <w:rFonts w:cstheme="minorHAnsi"/>
          <w:color w:val="211D1E"/>
          <w:sz w:val="20"/>
          <w:szCs w:val="20"/>
        </w:rPr>
        <w:t xml:space="preserve">The autosampler </w:t>
      </w:r>
      <w:del w:id="2" w:author="Lee, Kimberly C" w:date="2023-05-25T13:47:00Z">
        <w:r w:rsidRPr="00A6710F" w:rsidDel="00C34552">
          <w:rPr>
            <w:rFonts w:cstheme="minorHAnsi"/>
            <w:color w:val="211D1E"/>
            <w:sz w:val="20"/>
            <w:szCs w:val="20"/>
          </w:rPr>
          <w:delText>was operating at a set</w:delText>
        </w:r>
        <w:r w:rsidDel="00C34552">
          <w:rPr>
            <w:rFonts w:cstheme="minorHAnsi"/>
            <w:color w:val="211D1E"/>
            <w:sz w:val="20"/>
            <w:szCs w:val="20"/>
          </w:rPr>
          <w:delText xml:space="preserve"> </w:delText>
        </w:r>
      </w:del>
      <w:r w:rsidRPr="00A6710F">
        <w:rPr>
          <w:rFonts w:cstheme="minorHAnsi"/>
          <w:color w:val="211D1E"/>
          <w:sz w:val="20"/>
          <w:szCs w:val="20"/>
        </w:rPr>
        <w:t xml:space="preserve">temperature </w:t>
      </w:r>
      <w:ins w:id="3" w:author="Lee, Kimberly C" w:date="2023-05-25T13:47:00Z">
        <w:r>
          <w:rPr>
            <w:rFonts w:cstheme="minorHAnsi"/>
            <w:color w:val="211D1E"/>
            <w:sz w:val="20"/>
            <w:szCs w:val="20"/>
          </w:rPr>
          <w:t xml:space="preserve">was at </w:t>
        </w:r>
      </w:ins>
      <w:del w:id="4" w:author="Lee, Kimberly C" w:date="2023-05-25T13:47:00Z">
        <w:r w:rsidRPr="00A6710F" w:rsidDel="00C34552">
          <w:rPr>
            <w:rFonts w:cstheme="minorHAnsi"/>
            <w:color w:val="211D1E"/>
            <w:sz w:val="20"/>
            <w:szCs w:val="20"/>
          </w:rPr>
          <w:delText>of</w:delText>
        </w:r>
      </w:del>
      <w:r w:rsidRPr="00A6710F">
        <w:rPr>
          <w:rFonts w:cstheme="minorHAnsi"/>
          <w:color w:val="211D1E"/>
          <w:sz w:val="20"/>
          <w:szCs w:val="20"/>
        </w:rPr>
        <w:t xml:space="preserve"> </w:t>
      </w:r>
      <w:r>
        <w:rPr>
          <w:rFonts w:cstheme="minorHAnsi"/>
          <w:color w:val="211D1E"/>
          <w:sz w:val="20"/>
          <w:szCs w:val="20"/>
        </w:rPr>
        <w:t>6</w:t>
      </w:r>
      <w:r w:rsidRPr="00A6710F">
        <w:rPr>
          <w:rFonts w:cstheme="minorHAnsi"/>
          <w:color w:val="211D1E"/>
          <w:sz w:val="20"/>
          <w:szCs w:val="20"/>
        </w:rPr>
        <w:t>°C.</w:t>
      </w:r>
      <w:r>
        <w:rPr>
          <w:rFonts w:cstheme="minorHAnsi"/>
          <w:color w:val="211D1E"/>
          <w:sz w:val="20"/>
          <w:szCs w:val="20"/>
        </w:rPr>
        <w:t xml:space="preserve"> </w:t>
      </w:r>
    </w:p>
    <w:p w14:paraId="55A7CB10" w14:textId="31E64474" w:rsidR="00C34552" w:rsidRDefault="00C34552" w:rsidP="006A30DF">
      <w:pPr>
        <w:autoSpaceDE w:val="0"/>
        <w:autoSpaceDN w:val="0"/>
        <w:adjustRightInd w:val="0"/>
        <w:spacing w:after="0" w:line="240" w:lineRule="auto"/>
        <w:rPr>
          <w:ins w:id="5" w:author="Lee, Kimberly C" w:date="2023-05-25T13:48:00Z"/>
          <w:rFonts w:cstheme="minorHAnsi"/>
          <w:sz w:val="20"/>
          <w:szCs w:val="20"/>
        </w:rPr>
      </w:pPr>
      <w:r w:rsidRPr="00A6710F">
        <w:rPr>
          <w:rFonts w:cstheme="minorHAnsi"/>
          <w:color w:val="211D1E"/>
          <w:sz w:val="20"/>
          <w:szCs w:val="20"/>
        </w:rPr>
        <w:t xml:space="preserve"> </w:t>
      </w:r>
      <w:proofErr w:type="spellStart"/>
      <w:ins w:id="6" w:author="Lee, Kimberly C" w:date="2023-05-25T13:48:00Z">
        <w:r>
          <w:rPr>
            <w:rFonts w:cstheme="minorHAnsi"/>
            <w:sz w:val="20"/>
            <w:szCs w:val="20"/>
          </w:rPr>
          <w:t>Column</w:t>
        </w:r>
      </w:ins>
      <w:del w:id="7" w:author="Lee, Kimberly C" w:date="2023-05-25T13:48:00Z">
        <w:r w:rsidRPr="00A6710F" w:rsidDel="00C34552">
          <w:rPr>
            <w:rFonts w:cstheme="minorHAnsi"/>
            <w:sz w:val="20"/>
            <w:szCs w:val="20"/>
          </w:rPr>
          <w:delText>Chromatographic separation of anal</w:delText>
        </w:r>
      </w:del>
      <w:del w:id="8" w:author="Lee, Kimberly C" w:date="2023-05-25T13:47:00Z">
        <w:r w:rsidRPr="00A6710F" w:rsidDel="00C34552">
          <w:rPr>
            <w:rFonts w:cstheme="minorHAnsi"/>
            <w:sz w:val="20"/>
            <w:szCs w:val="20"/>
          </w:rPr>
          <w:delText xml:space="preserve">yte and SLIS was achieved by using a </w:delText>
        </w:r>
      </w:del>
      <w:r w:rsidRPr="00A6710F">
        <w:rPr>
          <w:rFonts w:cstheme="minorHAnsi"/>
          <w:sz w:val="20"/>
          <w:szCs w:val="20"/>
        </w:rPr>
        <w:t>Waters</w:t>
      </w:r>
      <w:proofErr w:type="spellEnd"/>
      <w:r w:rsidRPr="00A6710F">
        <w:rPr>
          <w:rFonts w:cstheme="minorHAnsi"/>
          <w:sz w:val="20"/>
          <w:szCs w:val="20"/>
        </w:rPr>
        <w:t xml:space="preserve"> </w:t>
      </w:r>
      <w:proofErr w:type="spellStart"/>
      <w:r w:rsidRPr="00A6710F">
        <w:rPr>
          <w:rFonts w:cstheme="minorHAnsi"/>
          <w:sz w:val="20"/>
          <w:szCs w:val="20"/>
        </w:rPr>
        <w:t>Acquity</w:t>
      </w:r>
      <w:proofErr w:type="spellEnd"/>
      <w:r w:rsidRPr="00A6710F">
        <w:rPr>
          <w:rFonts w:cstheme="minorHAnsi"/>
          <w:sz w:val="20"/>
          <w:szCs w:val="20"/>
        </w:rPr>
        <w:t xml:space="preserve"> UPLC HSS T3 2.1x50mm 1.8µM column at </w:t>
      </w:r>
      <w:r>
        <w:rPr>
          <w:rFonts w:cstheme="minorHAnsi"/>
          <w:sz w:val="20"/>
          <w:szCs w:val="20"/>
        </w:rPr>
        <w:t>40°C</w:t>
      </w:r>
      <w:r w:rsidRPr="00A6710F">
        <w:rPr>
          <w:rFonts w:cstheme="minorHAnsi"/>
          <w:sz w:val="20"/>
          <w:szCs w:val="20"/>
        </w:rPr>
        <w:t xml:space="preserve">.  </w:t>
      </w:r>
    </w:p>
    <w:p w14:paraId="3F6DA497" w14:textId="42DE5884" w:rsidR="00C34552" w:rsidRPr="002F2CD3" w:rsidRDefault="00C34552" w:rsidP="006A30D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ins w:id="9" w:author="Lee, Kimberly C" w:date="2023-05-25T13:48:00Z">
        <w:r>
          <w:rPr>
            <w:rFonts w:cstheme="minorHAnsi"/>
            <w:sz w:val="20"/>
            <w:szCs w:val="20"/>
          </w:rPr>
          <w:t xml:space="preserve">Injection volume: 10 </w:t>
        </w:r>
        <w:proofErr w:type="spellStart"/>
        <w:r>
          <w:rPr>
            <w:rFonts w:cstheme="minorHAnsi"/>
            <w:sz w:val="20"/>
            <w:szCs w:val="20"/>
          </w:rPr>
          <w:t>uL</w:t>
        </w:r>
        <w:proofErr w:type="spellEnd"/>
        <w:r>
          <w:rPr>
            <w:rFonts w:cstheme="minorHAnsi"/>
            <w:sz w:val="20"/>
            <w:szCs w:val="20"/>
          </w:rPr>
          <w:t>.</w:t>
        </w:r>
      </w:ins>
    </w:p>
    <w:p w14:paraId="0BF7002C" w14:textId="7F4C5BFB" w:rsidR="006A30DF" w:rsidRDefault="006A30DF" w:rsidP="00897430">
      <w:pPr>
        <w:spacing w:after="160" w:line="259" w:lineRule="auto"/>
        <w:rPr>
          <w:rFonts w:cstheme="minorHAnsi"/>
        </w:rPr>
      </w:pPr>
      <w:r>
        <w:rPr>
          <w:rFonts w:cstheme="minorHAnsi"/>
        </w:rPr>
        <w:br w:type="page"/>
      </w:r>
    </w:p>
    <w:p w14:paraId="7CBAF309" w14:textId="07B619BF" w:rsidR="00E9649C" w:rsidRPr="003A5E2D" w:rsidRDefault="00E9649C" w:rsidP="00DF46B0">
      <w:pPr>
        <w:rPr>
          <w:rFonts w:cstheme="minorHAnsi"/>
        </w:rPr>
      </w:pPr>
    </w:p>
    <w:sectPr w:rsidR="00E9649C" w:rsidRPr="003A5E2D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04671E" w14:textId="77777777" w:rsidR="009C4A0A" w:rsidRDefault="009C4A0A" w:rsidP="009F784D">
      <w:pPr>
        <w:spacing w:after="0" w:line="240" w:lineRule="auto"/>
      </w:pPr>
      <w:r>
        <w:separator/>
      </w:r>
    </w:p>
  </w:endnote>
  <w:endnote w:type="continuationSeparator" w:id="0">
    <w:p w14:paraId="28DEEDB7" w14:textId="77777777" w:rsidR="009C4A0A" w:rsidRDefault="009C4A0A" w:rsidP="009F784D">
      <w:pPr>
        <w:spacing w:after="0" w:line="240" w:lineRule="auto"/>
      </w:pPr>
      <w:r>
        <w:continuationSeparator/>
      </w:r>
    </w:p>
  </w:endnote>
  <w:endnote w:type="continuationNotice" w:id="1">
    <w:p w14:paraId="6EC42520" w14:textId="77777777" w:rsidR="009C4A0A" w:rsidRDefault="009C4A0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dobe Garamond">
    <w:altName w:val="Cambria"/>
    <w:panose1 w:val="00000000000000000000"/>
    <w:charset w:val="00"/>
    <w:family w:val="roman"/>
    <w:notTrueType/>
    <w:pitch w:val="default"/>
    <w:sig w:usb0="00000083" w:usb1="00000000" w:usb2="00000000" w:usb3="00000000" w:csb0="00000009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F1FEC6" w14:textId="77777777" w:rsidR="009C4A0A" w:rsidRDefault="009C4A0A" w:rsidP="009F784D">
      <w:pPr>
        <w:spacing w:after="0" w:line="240" w:lineRule="auto"/>
      </w:pPr>
      <w:r>
        <w:separator/>
      </w:r>
    </w:p>
  </w:footnote>
  <w:footnote w:type="continuationSeparator" w:id="0">
    <w:p w14:paraId="39CA99CE" w14:textId="77777777" w:rsidR="009C4A0A" w:rsidRDefault="009C4A0A" w:rsidP="009F784D">
      <w:pPr>
        <w:spacing w:after="0" w:line="240" w:lineRule="auto"/>
      </w:pPr>
      <w:r>
        <w:continuationSeparator/>
      </w:r>
    </w:p>
  </w:footnote>
  <w:footnote w:type="continuationNotice" w:id="1">
    <w:p w14:paraId="0EAAF6B1" w14:textId="77777777" w:rsidR="009C4A0A" w:rsidRDefault="009C4A0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D6306" w14:textId="12C0B6EA" w:rsidR="004673BB" w:rsidRPr="005F1EF1" w:rsidRDefault="004673BB" w:rsidP="004673BB">
    <w:pPr>
      <w:pStyle w:val="Header"/>
    </w:pPr>
    <w:r>
      <w:tab/>
      <w:t xml:space="preserve"> </w:t>
    </w:r>
  </w:p>
  <w:p w14:paraId="3D914141" w14:textId="77777777" w:rsidR="004673BB" w:rsidRPr="00B00F08" w:rsidRDefault="004673BB" w:rsidP="004673B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354674"/>
    <w:multiLevelType w:val="hybridMultilevel"/>
    <w:tmpl w:val="05C84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7D2E62"/>
    <w:multiLevelType w:val="hybridMultilevel"/>
    <w:tmpl w:val="636203B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3D7A8F"/>
    <w:multiLevelType w:val="hybridMultilevel"/>
    <w:tmpl w:val="379E390E"/>
    <w:lvl w:ilvl="0" w:tplc="3762298A">
      <w:start w:val="1"/>
      <w:numFmt w:val="decimal"/>
      <w:pStyle w:val="AuthorDisclosureHeading1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B1431B1"/>
    <w:multiLevelType w:val="hybridMultilevel"/>
    <w:tmpl w:val="00F402F2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BE960A9"/>
    <w:multiLevelType w:val="hybridMultilevel"/>
    <w:tmpl w:val="1CB4A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3B4088"/>
    <w:multiLevelType w:val="hybridMultilevel"/>
    <w:tmpl w:val="3E7813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3C321C7"/>
    <w:multiLevelType w:val="hybridMultilevel"/>
    <w:tmpl w:val="6CDC99D6"/>
    <w:lvl w:ilvl="0" w:tplc="04090005">
      <w:start w:val="1"/>
      <w:numFmt w:val="bullet"/>
      <w:lvlText w:val=""/>
      <w:lvlJc w:val="left"/>
      <w:pPr>
        <w:ind w:left="7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7" w15:restartNumberingAfterBreak="0">
    <w:nsid w:val="6459045E"/>
    <w:multiLevelType w:val="hybridMultilevel"/>
    <w:tmpl w:val="67549F7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43015E"/>
    <w:multiLevelType w:val="hybridMultilevel"/>
    <w:tmpl w:val="3FCE25F8"/>
    <w:lvl w:ilvl="0" w:tplc="F2A8A6F0">
      <w:start w:val="2"/>
      <w:numFmt w:val="decimal"/>
      <w:pStyle w:val="TableTitle"/>
      <w:lvlText w:val="7.%1"/>
      <w:lvlJc w:val="left"/>
      <w:pPr>
        <w:ind w:left="720" w:hanging="360"/>
      </w:pPr>
      <w:rPr>
        <w:rFonts w:ascii="Times New Roman Bold" w:hAnsi="Times New Roman Bold" w:hint="default"/>
        <w:b/>
        <w:i w:val="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5269578">
    <w:abstractNumId w:val="2"/>
  </w:num>
  <w:num w:numId="2" w16cid:durableId="42755641">
    <w:abstractNumId w:val="5"/>
  </w:num>
  <w:num w:numId="3" w16cid:durableId="1067922422">
    <w:abstractNumId w:val="4"/>
  </w:num>
  <w:num w:numId="4" w16cid:durableId="1770202001">
    <w:abstractNumId w:val="0"/>
  </w:num>
  <w:num w:numId="5" w16cid:durableId="592978145">
    <w:abstractNumId w:val="3"/>
  </w:num>
  <w:num w:numId="6" w16cid:durableId="1919056813">
    <w:abstractNumId w:val="8"/>
  </w:num>
  <w:num w:numId="7" w16cid:durableId="600533531">
    <w:abstractNumId w:val="6"/>
  </w:num>
  <w:num w:numId="8" w16cid:durableId="512694854">
    <w:abstractNumId w:val="1"/>
  </w:num>
  <w:num w:numId="9" w16cid:durableId="998194226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ee, Kimberly C">
    <w15:presenceInfo w15:providerId="AD" w15:userId="S::LeeKC@pfizer.com::c19fc8d5-2ba1-475d-b795-76d9da57d14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FutureMedicine rev&lt;/Style&gt;&lt;LeftDelim&gt;{&lt;/LeftDelim&gt;&lt;RightDelim&gt;}&lt;/RightDelim&gt;&lt;FontName&gt;Calibri&lt;/FontName&gt;&lt;FontSize&gt;10&lt;/FontSize&gt;&lt;ReflistTitle&gt;&lt;/ReflistTitle&gt;&lt;StartingRefnum&gt;1&lt;/StartingRefnum&gt;&lt;FirstLineIndent&gt;0&lt;/FirstLineIndent&gt;&lt;HangingIndent&gt;720&lt;/HangingIndent&gt;&lt;LineSpacing&gt;1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fdvx5020batrrnedxp9vrwr32dvtxwrzw0zv&quot;&gt;HnS Pk Mitra&lt;record-ids&gt;&lt;item&gt;2&lt;/item&gt;&lt;item&gt;3&lt;/item&gt;&lt;item&gt;4&lt;/item&gt;&lt;item&gt;5&lt;/item&gt;&lt;item&gt;6&lt;/item&gt;&lt;item&gt;7&lt;/item&gt;&lt;item&gt;8&lt;/item&gt;&lt;item&gt;9&lt;/item&gt;&lt;item&gt;10&lt;/item&gt;&lt;item&gt;11&lt;/item&gt;&lt;item&gt;12&lt;/item&gt;&lt;item&gt;13&lt;/item&gt;&lt;item&gt;14&lt;/item&gt;&lt;item&gt;15&lt;/item&gt;&lt;item&gt;16&lt;/item&gt;&lt;item&gt;17&lt;/item&gt;&lt;item&gt;18&lt;/item&gt;&lt;item&gt;19&lt;/item&gt;&lt;item&gt;20&lt;/item&gt;&lt;item&gt;21&lt;/item&gt;&lt;item&gt;22&lt;/item&gt;&lt;/record-ids&gt;&lt;/item&gt;&lt;/Libraries&gt;"/>
  </w:docVars>
  <w:rsids>
    <w:rsidRoot w:val="004E0E06"/>
    <w:rsid w:val="00000D58"/>
    <w:rsid w:val="0000296D"/>
    <w:rsid w:val="00002C7E"/>
    <w:rsid w:val="00003A55"/>
    <w:rsid w:val="00003A57"/>
    <w:rsid w:val="00003A8F"/>
    <w:rsid w:val="00003D97"/>
    <w:rsid w:val="00004EC6"/>
    <w:rsid w:val="000073E0"/>
    <w:rsid w:val="000079A1"/>
    <w:rsid w:val="0001039B"/>
    <w:rsid w:val="00010CB9"/>
    <w:rsid w:val="00011168"/>
    <w:rsid w:val="00011768"/>
    <w:rsid w:val="00012140"/>
    <w:rsid w:val="00012A0D"/>
    <w:rsid w:val="000132F6"/>
    <w:rsid w:val="0001340E"/>
    <w:rsid w:val="00015963"/>
    <w:rsid w:val="00016199"/>
    <w:rsid w:val="0002061D"/>
    <w:rsid w:val="0002075A"/>
    <w:rsid w:val="00022746"/>
    <w:rsid w:val="00023A68"/>
    <w:rsid w:val="00023F8E"/>
    <w:rsid w:val="00024023"/>
    <w:rsid w:val="00024903"/>
    <w:rsid w:val="00025B03"/>
    <w:rsid w:val="000308BF"/>
    <w:rsid w:val="00032225"/>
    <w:rsid w:val="000326EE"/>
    <w:rsid w:val="00033368"/>
    <w:rsid w:val="00033721"/>
    <w:rsid w:val="000348F2"/>
    <w:rsid w:val="00036123"/>
    <w:rsid w:val="000361E0"/>
    <w:rsid w:val="00040B26"/>
    <w:rsid w:val="00040F06"/>
    <w:rsid w:val="00046B6E"/>
    <w:rsid w:val="00047535"/>
    <w:rsid w:val="00051696"/>
    <w:rsid w:val="0005184B"/>
    <w:rsid w:val="000518BF"/>
    <w:rsid w:val="00051E2A"/>
    <w:rsid w:val="00051F76"/>
    <w:rsid w:val="00053832"/>
    <w:rsid w:val="00054174"/>
    <w:rsid w:val="00054840"/>
    <w:rsid w:val="00055135"/>
    <w:rsid w:val="0005603F"/>
    <w:rsid w:val="000562AA"/>
    <w:rsid w:val="00060143"/>
    <w:rsid w:val="00060345"/>
    <w:rsid w:val="00061258"/>
    <w:rsid w:val="00062E3F"/>
    <w:rsid w:val="00062E82"/>
    <w:rsid w:val="00062EDB"/>
    <w:rsid w:val="000644C4"/>
    <w:rsid w:val="000650C3"/>
    <w:rsid w:val="000662ED"/>
    <w:rsid w:val="0006664A"/>
    <w:rsid w:val="00067EC3"/>
    <w:rsid w:val="000719FC"/>
    <w:rsid w:val="00071BF9"/>
    <w:rsid w:val="00071F17"/>
    <w:rsid w:val="00076674"/>
    <w:rsid w:val="000802B8"/>
    <w:rsid w:val="0008292D"/>
    <w:rsid w:val="00083CF9"/>
    <w:rsid w:val="000851C9"/>
    <w:rsid w:val="00085339"/>
    <w:rsid w:val="00085B0F"/>
    <w:rsid w:val="00085B69"/>
    <w:rsid w:val="00085BF6"/>
    <w:rsid w:val="00090C55"/>
    <w:rsid w:val="00090C9B"/>
    <w:rsid w:val="00093165"/>
    <w:rsid w:val="0009336C"/>
    <w:rsid w:val="00093E9B"/>
    <w:rsid w:val="00096191"/>
    <w:rsid w:val="000A02DE"/>
    <w:rsid w:val="000A1C95"/>
    <w:rsid w:val="000A221E"/>
    <w:rsid w:val="000A274A"/>
    <w:rsid w:val="000A3C86"/>
    <w:rsid w:val="000A61CD"/>
    <w:rsid w:val="000A66A8"/>
    <w:rsid w:val="000A693D"/>
    <w:rsid w:val="000B4DF9"/>
    <w:rsid w:val="000B56A2"/>
    <w:rsid w:val="000B6530"/>
    <w:rsid w:val="000B7DCB"/>
    <w:rsid w:val="000C01BD"/>
    <w:rsid w:val="000C1F2C"/>
    <w:rsid w:val="000C373F"/>
    <w:rsid w:val="000C4812"/>
    <w:rsid w:val="000C4E8B"/>
    <w:rsid w:val="000C5A2F"/>
    <w:rsid w:val="000D09BE"/>
    <w:rsid w:val="000D1BAE"/>
    <w:rsid w:val="000D1FD9"/>
    <w:rsid w:val="000D2774"/>
    <w:rsid w:val="000D49D5"/>
    <w:rsid w:val="000D4B6C"/>
    <w:rsid w:val="000D5036"/>
    <w:rsid w:val="000D7F44"/>
    <w:rsid w:val="000E3521"/>
    <w:rsid w:val="000E36C7"/>
    <w:rsid w:val="000E433E"/>
    <w:rsid w:val="000E6223"/>
    <w:rsid w:val="000E6509"/>
    <w:rsid w:val="000F071A"/>
    <w:rsid w:val="000F0C24"/>
    <w:rsid w:val="000F2416"/>
    <w:rsid w:val="000F326D"/>
    <w:rsid w:val="000F33B0"/>
    <w:rsid w:val="000F4788"/>
    <w:rsid w:val="000F52F5"/>
    <w:rsid w:val="000F5EF9"/>
    <w:rsid w:val="00102CC4"/>
    <w:rsid w:val="00102E8F"/>
    <w:rsid w:val="00103501"/>
    <w:rsid w:val="00104735"/>
    <w:rsid w:val="00105286"/>
    <w:rsid w:val="001054E9"/>
    <w:rsid w:val="001065D6"/>
    <w:rsid w:val="0010672B"/>
    <w:rsid w:val="0010695B"/>
    <w:rsid w:val="00107DEF"/>
    <w:rsid w:val="00107E67"/>
    <w:rsid w:val="0011054B"/>
    <w:rsid w:val="00110FA7"/>
    <w:rsid w:val="00111168"/>
    <w:rsid w:val="0011260B"/>
    <w:rsid w:val="00113FEB"/>
    <w:rsid w:val="001143B9"/>
    <w:rsid w:val="00114679"/>
    <w:rsid w:val="00115536"/>
    <w:rsid w:val="00116109"/>
    <w:rsid w:val="001174CF"/>
    <w:rsid w:val="0012080B"/>
    <w:rsid w:val="00120D51"/>
    <w:rsid w:val="00120E2E"/>
    <w:rsid w:val="001211E2"/>
    <w:rsid w:val="00121A9F"/>
    <w:rsid w:val="00122134"/>
    <w:rsid w:val="00123C18"/>
    <w:rsid w:val="00123E93"/>
    <w:rsid w:val="001246F6"/>
    <w:rsid w:val="0012660D"/>
    <w:rsid w:val="00126A9B"/>
    <w:rsid w:val="00127B54"/>
    <w:rsid w:val="00130D49"/>
    <w:rsid w:val="00134073"/>
    <w:rsid w:val="00134F96"/>
    <w:rsid w:val="00135079"/>
    <w:rsid w:val="001359AD"/>
    <w:rsid w:val="00135FCA"/>
    <w:rsid w:val="00136648"/>
    <w:rsid w:val="00136927"/>
    <w:rsid w:val="00137263"/>
    <w:rsid w:val="0014018E"/>
    <w:rsid w:val="00140805"/>
    <w:rsid w:val="00140ED6"/>
    <w:rsid w:val="001411A9"/>
    <w:rsid w:val="00142186"/>
    <w:rsid w:val="001428F4"/>
    <w:rsid w:val="00142BA8"/>
    <w:rsid w:val="0014324A"/>
    <w:rsid w:val="001433F3"/>
    <w:rsid w:val="00145C85"/>
    <w:rsid w:val="00147B9A"/>
    <w:rsid w:val="001500AE"/>
    <w:rsid w:val="00150AD1"/>
    <w:rsid w:val="00152026"/>
    <w:rsid w:val="0015218B"/>
    <w:rsid w:val="00152B6E"/>
    <w:rsid w:val="00152FA1"/>
    <w:rsid w:val="001537CD"/>
    <w:rsid w:val="001552DF"/>
    <w:rsid w:val="00155A7B"/>
    <w:rsid w:val="00155BE6"/>
    <w:rsid w:val="00157913"/>
    <w:rsid w:val="00157E28"/>
    <w:rsid w:val="001606B1"/>
    <w:rsid w:val="00160A61"/>
    <w:rsid w:val="00161BD0"/>
    <w:rsid w:val="001620E6"/>
    <w:rsid w:val="00162DA3"/>
    <w:rsid w:val="00163831"/>
    <w:rsid w:val="00164989"/>
    <w:rsid w:val="0016530E"/>
    <w:rsid w:val="00166C20"/>
    <w:rsid w:val="0016752A"/>
    <w:rsid w:val="00170CDA"/>
    <w:rsid w:val="001717B7"/>
    <w:rsid w:val="0017489D"/>
    <w:rsid w:val="00174A95"/>
    <w:rsid w:val="00175F87"/>
    <w:rsid w:val="00177DC4"/>
    <w:rsid w:val="00180C0C"/>
    <w:rsid w:val="001837E3"/>
    <w:rsid w:val="00184578"/>
    <w:rsid w:val="00186622"/>
    <w:rsid w:val="0018671B"/>
    <w:rsid w:val="0019042B"/>
    <w:rsid w:val="00190BCA"/>
    <w:rsid w:val="001920D6"/>
    <w:rsid w:val="0019257F"/>
    <w:rsid w:val="00192766"/>
    <w:rsid w:val="001948B8"/>
    <w:rsid w:val="00194BFC"/>
    <w:rsid w:val="00194C45"/>
    <w:rsid w:val="0019732A"/>
    <w:rsid w:val="001974E2"/>
    <w:rsid w:val="0019783D"/>
    <w:rsid w:val="00197928"/>
    <w:rsid w:val="00197E3D"/>
    <w:rsid w:val="001A0A55"/>
    <w:rsid w:val="001A19CA"/>
    <w:rsid w:val="001A215C"/>
    <w:rsid w:val="001A2B5F"/>
    <w:rsid w:val="001A3808"/>
    <w:rsid w:val="001A3EFD"/>
    <w:rsid w:val="001A4212"/>
    <w:rsid w:val="001A4D8A"/>
    <w:rsid w:val="001A4DDE"/>
    <w:rsid w:val="001A5375"/>
    <w:rsid w:val="001A54DF"/>
    <w:rsid w:val="001A5AF2"/>
    <w:rsid w:val="001A692D"/>
    <w:rsid w:val="001A75B1"/>
    <w:rsid w:val="001B0033"/>
    <w:rsid w:val="001B1AB3"/>
    <w:rsid w:val="001B1E56"/>
    <w:rsid w:val="001B3754"/>
    <w:rsid w:val="001B3827"/>
    <w:rsid w:val="001B4B6B"/>
    <w:rsid w:val="001B4D39"/>
    <w:rsid w:val="001B4ECC"/>
    <w:rsid w:val="001B5A9C"/>
    <w:rsid w:val="001B6A55"/>
    <w:rsid w:val="001C1164"/>
    <w:rsid w:val="001C1A6D"/>
    <w:rsid w:val="001C2332"/>
    <w:rsid w:val="001C2C8C"/>
    <w:rsid w:val="001C4B79"/>
    <w:rsid w:val="001C5423"/>
    <w:rsid w:val="001C5483"/>
    <w:rsid w:val="001C5582"/>
    <w:rsid w:val="001D1608"/>
    <w:rsid w:val="001D2E1F"/>
    <w:rsid w:val="001D477F"/>
    <w:rsid w:val="001D48B0"/>
    <w:rsid w:val="001D4AA4"/>
    <w:rsid w:val="001D4BBF"/>
    <w:rsid w:val="001D4E3C"/>
    <w:rsid w:val="001D5580"/>
    <w:rsid w:val="001D6985"/>
    <w:rsid w:val="001D7025"/>
    <w:rsid w:val="001E0D9B"/>
    <w:rsid w:val="001E2248"/>
    <w:rsid w:val="001E4593"/>
    <w:rsid w:val="001E5588"/>
    <w:rsid w:val="001E570A"/>
    <w:rsid w:val="001E5AB0"/>
    <w:rsid w:val="001E61FA"/>
    <w:rsid w:val="001E7227"/>
    <w:rsid w:val="001E79DE"/>
    <w:rsid w:val="001F02D2"/>
    <w:rsid w:val="001F20B0"/>
    <w:rsid w:val="001F2269"/>
    <w:rsid w:val="001F2E08"/>
    <w:rsid w:val="001F336D"/>
    <w:rsid w:val="001F38B7"/>
    <w:rsid w:val="001F3E5F"/>
    <w:rsid w:val="001F44B1"/>
    <w:rsid w:val="001F4DAC"/>
    <w:rsid w:val="001F52C6"/>
    <w:rsid w:val="001F59CA"/>
    <w:rsid w:val="001F665C"/>
    <w:rsid w:val="001F6C77"/>
    <w:rsid w:val="001F70BA"/>
    <w:rsid w:val="001F732D"/>
    <w:rsid w:val="001F7B30"/>
    <w:rsid w:val="002007ED"/>
    <w:rsid w:val="00201D26"/>
    <w:rsid w:val="002027E4"/>
    <w:rsid w:val="00202D26"/>
    <w:rsid w:val="00202E90"/>
    <w:rsid w:val="00203449"/>
    <w:rsid w:val="002047A6"/>
    <w:rsid w:val="00205579"/>
    <w:rsid w:val="002056D5"/>
    <w:rsid w:val="00205746"/>
    <w:rsid w:val="00207105"/>
    <w:rsid w:val="0020714C"/>
    <w:rsid w:val="002106A5"/>
    <w:rsid w:val="002116C3"/>
    <w:rsid w:val="00211CED"/>
    <w:rsid w:val="00212521"/>
    <w:rsid w:val="0022230C"/>
    <w:rsid w:val="0022264B"/>
    <w:rsid w:val="0022288A"/>
    <w:rsid w:val="002231E6"/>
    <w:rsid w:val="0022348A"/>
    <w:rsid w:val="00224451"/>
    <w:rsid w:val="00227235"/>
    <w:rsid w:val="0023229C"/>
    <w:rsid w:val="00234FF6"/>
    <w:rsid w:val="002356D6"/>
    <w:rsid w:val="0024104A"/>
    <w:rsid w:val="002420DE"/>
    <w:rsid w:val="00242EB5"/>
    <w:rsid w:val="00242F1D"/>
    <w:rsid w:val="00243A10"/>
    <w:rsid w:val="00243FCC"/>
    <w:rsid w:val="0024456D"/>
    <w:rsid w:val="00244B56"/>
    <w:rsid w:val="002458C2"/>
    <w:rsid w:val="0025077C"/>
    <w:rsid w:val="002516F7"/>
    <w:rsid w:val="00251996"/>
    <w:rsid w:val="00251B2E"/>
    <w:rsid w:val="00252B11"/>
    <w:rsid w:val="00255BC2"/>
    <w:rsid w:val="002564A4"/>
    <w:rsid w:val="0025678E"/>
    <w:rsid w:val="00256ACB"/>
    <w:rsid w:val="0025783D"/>
    <w:rsid w:val="00260DB2"/>
    <w:rsid w:val="00261989"/>
    <w:rsid w:val="00261ED1"/>
    <w:rsid w:val="00261F8F"/>
    <w:rsid w:val="0026276A"/>
    <w:rsid w:val="0026757E"/>
    <w:rsid w:val="00267FC3"/>
    <w:rsid w:val="0027031C"/>
    <w:rsid w:val="002736C5"/>
    <w:rsid w:val="002741F0"/>
    <w:rsid w:val="00275517"/>
    <w:rsid w:val="00276A43"/>
    <w:rsid w:val="00276C8B"/>
    <w:rsid w:val="00280FAF"/>
    <w:rsid w:val="00281636"/>
    <w:rsid w:val="002817CA"/>
    <w:rsid w:val="00282A7E"/>
    <w:rsid w:val="00283582"/>
    <w:rsid w:val="00283AC9"/>
    <w:rsid w:val="002843A7"/>
    <w:rsid w:val="0028593F"/>
    <w:rsid w:val="0028783B"/>
    <w:rsid w:val="00287B3C"/>
    <w:rsid w:val="00287BAA"/>
    <w:rsid w:val="00290114"/>
    <w:rsid w:val="0029113D"/>
    <w:rsid w:val="002928F2"/>
    <w:rsid w:val="00293EA5"/>
    <w:rsid w:val="00294E02"/>
    <w:rsid w:val="002953EE"/>
    <w:rsid w:val="00297D54"/>
    <w:rsid w:val="002A03FE"/>
    <w:rsid w:val="002A046F"/>
    <w:rsid w:val="002A11BC"/>
    <w:rsid w:val="002A1A94"/>
    <w:rsid w:val="002A1CB2"/>
    <w:rsid w:val="002A2305"/>
    <w:rsid w:val="002A2EBC"/>
    <w:rsid w:val="002A335F"/>
    <w:rsid w:val="002A3764"/>
    <w:rsid w:val="002A5EE0"/>
    <w:rsid w:val="002A6B1E"/>
    <w:rsid w:val="002A7C71"/>
    <w:rsid w:val="002B2461"/>
    <w:rsid w:val="002B4CD3"/>
    <w:rsid w:val="002C0BF9"/>
    <w:rsid w:val="002C208F"/>
    <w:rsid w:val="002C30A1"/>
    <w:rsid w:val="002C3126"/>
    <w:rsid w:val="002C315C"/>
    <w:rsid w:val="002C3411"/>
    <w:rsid w:val="002C3CF0"/>
    <w:rsid w:val="002C46F3"/>
    <w:rsid w:val="002C49AB"/>
    <w:rsid w:val="002C4FAB"/>
    <w:rsid w:val="002C5C21"/>
    <w:rsid w:val="002C60B8"/>
    <w:rsid w:val="002C61F1"/>
    <w:rsid w:val="002C69D1"/>
    <w:rsid w:val="002C700F"/>
    <w:rsid w:val="002D12AD"/>
    <w:rsid w:val="002D14B8"/>
    <w:rsid w:val="002D2E83"/>
    <w:rsid w:val="002D4084"/>
    <w:rsid w:val="002D4145"/>
    <w:rsid w:val="002D4CCB"/>
    <w:rsid w:val="002D548E"/>
    <w:rsid w:val="002D638A"/>
    <w:rsid w:val="002D6BB5"/>
    <w:rsid w:val="002D6F5A"/>
    <w:rsid w:val="002D7520"/>
    <w:rsid w:val="002E1320"/>
    <w:rsid w:val="002E2E7C"/>
    <w:rsid w:val="002E34A1"/>
    <w:rsid w:val="002E3FC0"/>
    <w:rsid w:val="002E4772"/>
    <w:rsid w:val="002E47CA"/>
    <w:rsid w:val="002E51C5"/>
    <w:rsid w:val="002E6149"/>
    <w:rsid w:val="002E669C"/>
    <w:rsid w:val="002E6B98"/>
    <w:rsid w:val="002E76FB"/>
    <w:rsid w:val="002E789B"/>
    <w:rsid w:val="002E7B58"/>
    <w:rsid w:val="002F15A8"/>
    <w:rsid w:val="002F2CD3"/>
    <w:rsid w:val="002F36F8"/>
    <w:rsid w:val="002F52A3"/>
    <w:rsid w:val="002F5939"/>
    <w:rsid w:val="002F5A10"/>
    <w:rsid w:val="002F7938"/>
    <w:rsid w:val="002F7DDF"/>
    <w:rsid w:val="003013D2"/>
    <w:rsid w:val="00301A42"/>
    <w:rsid w:val="00302438"/>
    <w:rsid w:val="003028DC"/>
    <w:rsid w:val="00302F05"/>
    <w:rsid w:val="003033F6"/>
    <w:rsid w:val="00304399"/>
    <w:rsid w:val="00306CA7"/>
    <w:rsid w:val="00310AEF"/>
    <w:rsid w:val="00311B2F"/>
    <w:rsid w:val="0031257E"/>
    <w:rsid w:val="0031313E"/>
    <w:rsid w:val="0031445D"/>
    <w:rsid w:val="00316E7C"/>
    <w:rsid w:val="0031772D"/>
    <w:rsid w:val="00317E56"/>
    <w:rsid w:val="00321927"/>
    <w:rsid w:val="00321A87"/>
    <w:rsid w:val="00324B70"/>
    <w:rsid w:val="00325B06"/>
    <w:rsid w:val="00326FF6"/>
    <w:rsid w:val="00334E68"/>
    <w:rsid w:val="00335A00"/>
    <w:rsid w:val="00336454"/>
    <w:rsid w:val="003410A0"/>
    <w:rsid w:val="003418E2"/>
    <w:rsid w:val="0034294B"/>
    <w:rsid w:val="00342A7E"/>
    <w:rsid w:val="003431DC"/>
    <w:rsid w:val="00344FDC"/>
    <w:rsid w:val="003451B3"/>
    <w:rsid w:val="0034705E"/>
    <w:rsid w:val="00347F0C"/>
    <w:rsid w:val="00350265"/>
    <w:rsid w:val="003503B4"/>
    <w:rsid w:val="0035117D"/>
    <w:rsid w:val="0035180C"/>
    <w:rsid w:val="00351A01"/>
    <w:rsid w:val="00353459"/>
    <w:rsid w:val="00353567"/>
    <w:rsid w:val="00360C19"/>
    <w:rsid w:val="0036116C"/>
    <w:rsid w:val="00362323"/>
    <w:rsid w:val="00362C5A"/>
    <w:rsid w:val="0036429E"/>
    <w:rsid w:val="003646D0"/>
    <w:rsid w:val="003666DE"/>
    <w:rsid w:val="0036729F"/>
    <w:rsid w:val="0037065B"/>
    <w:rsid w:val="00370B78"/>
    <w:rsid w:val="00372AD7"/>
    <w:rsid w:val="003735C6"/>
    <w:rsid w:val="00373E33"/>
    <w:rsid w:val="00375085"/>
    <w:rsid w:val="00375573"/>
    <w:rsid w:val="00375D65"/>
    <w:rsid w:val="00377930"/>
    <w:rsid w:val="00381AA2"/>
    <w:rsid w:val="00382636"/>
    <w:rsid w:val="0038324A"/>
    <w:rsid w:val="003843B3"/>
    <w:rsid w:val="0038450A"/>
    <w:rsid w:val="00384FAC"/>
    <w:rsid w:val="003874C2"/>
    <w:rsid w:val="00387925"/>
    <w:rsid w:val="00387C9E"/>
    <w:rsid w:val="00387DE5"/>
    <w:rsid w:val="00387E15"/>
    <w:rsid w:val="0039315F"/>
    <w:rsid w:val="003934BE"/>
    <w:rsid w:val="00394148"/>
    <w:rsid w:val="003974AF"/>
    <w:rsid w:val="003A0E27"/>
    <w:rsid w:val="003A1527"/>
    <w:rsid w:val="003A1684"/>
    <w:rsid w:val="003A193D"/>
    <w:rsid w:val="003A2155"/>
    <w:rsid w:val="003A2313"/>
    <w:rsid w:val="003A290B"/>
    <w:rsid w:val="003A36FD"/>
    <w:rsid w:val="003A575C"/>
    <w:rsid w:val="003A5E2D"/>
    <w:rsid w:val="003A77AF"/>
    <w:rsid w:val="003B1C70"/>
    <w:rsid w:val="003B3EB8"/>
    <w:rsid w:val="003B426A"/>
    <w:rsid w:val="003B5153"/>
    <w:rsid w:val="003B55F4"/>
    <w:rsid w:val="003B5986"/>
    <w:rsid w:val="003B63EE"/>
    <w:rsid w:val="003C028E"/>
    <w:rsid w:val="003C0AE3"/>
    <w:rsid w:val="003C0E12"/>
    <w:rsid w:val="003C2AA6"/>
    <w:rsid w:val="003C2AD7"/>
    <w:rsid w:val="003C522E"/>
    <w:rsid w:val="003C7572"/>
    <w:rsid w:val="003D10F6"/>
    <w:rsid w:val="003D1583"/>
    <w:rsid w:val="003D23F2"/>
    <w:rsid w:val="003D411A"/>
    <w:rsid w:val="003D5893"/>
    <w:rsid w:val="003D5FF8"/>
    <w:rsid w:val="003D631E"/>
    <w:rsid w:val="003D65DE"/>
    <w:rsid w:val="003D670C"/>
    <w:rsid w:val="003E35C2"/>
    <w:rsid w:val="003E5985"/>
    <w:rsid w:val="003E6448"/>
    <w:rsid w:val="003E682D"/>
    <w:rsid w:val="003E6B75"/>
    <w:rsid w:val="003E6C75"/>
    <w:rsid w:val="003E7608"/>
    <w:rsid w:val="003E78B8"/>
    <w:rsid w:val="003F16FF"/>
    <w:rsid w:val="003F2792"/>
    <w:rsid w:val="003F3D26"/>
    <w:rsid w:val="003F4110"/>
    <w:rsid w:val="003F69CA"/>
    <w:rsid w:val="00400385"/>
    <w:rsid w:val="00400A52"/>
    <w:rsid w:val="00401E88"/>
    <w:rsid w:val="00402B46"/>
    <w:rsid w:val="00402E54"/>
    <w:rsid w:val="00403C25"/>
    <w:rsid w:val="0040405F"/>
    <w:rsid w:val="00404534"/>
    <w:rsid w:val="004046BC"/>
    <w:rsid w:val="00404ABB"/>
    <w:rsid w:val="00404DE6"/>
    <w:rsid w:val="00405FF9"/>
    <w:rsid w:val="004122B2"/>
    <w:rsid w:val="004125CF"/>
    <w:rsid w:val="00413752"/>
    <w:rsid w:val="00413DD1"/>
    <w:rsid w:val="004142BF"/>
    <w:rsid w:val="004156CE"/>
    <w:rsid w:val="004158D9"/>
    <w:rsid w:val="0041658C"/>
    <w:rsid w:val="0041660E"/>
    <w:rsid w:val="00417BD1"/>
    <w:rsid w:val="00420603"/>
    <w:rsid w:val="00421A46"/>
    <w:rsid w:val="0042238F"/>
    <w:rsid w:val="00424E20"/>
    <w:rsid w:val="00426F17"/>
    <w:rsid w:val="004309DF"/>
    <w:rsid w:val="00434AE3"/>
    <w:rsid w:val="00435800"/>
    <w:rsid w:val="00437354"/>
    <w:rsid w:val="004377D3"/>
    <w:rsid w:val="00440A6A"/>
    <w:rsid w:val="004414F3"/>
    <w:rsid w:val="00442E0A"/>
    <w:rsid w:val="004433DA"/>
    <w:rsid w:val="00443814"/>
    <w:rsid w:val="004439C2"/>
    <w:rsid w:val="004458FD"/>
    <w:rsid w:val="00445C48"/>
    <w:rsid w:val="004467DE"/>
    <w:rsid w:val="0044692F"/>
    <w:rsid w:val="00446A9D"/>
    <w:rsid w:val="00450DA0"/>
    <w:rsid w:val="004520D3"/>
    <w:rsid w:val="0045321B"/>
    <w:rsid w:val="00455A3D"/>
    <w:rsid w:val="00456D9E"/>
    <w:rsid w:val="0045708C"/>
    <w:rsid w:val="00457560"/>
    <w:rsid w:val="00457FF3"/>
    <w:rsid w:val="004604A3"/>
    <w:rsid w:val="00460D29"/>
    <w:rsid w:val="0046102D"/>
    <w:rsid w:val="00462A62"/>
    <w:rsid w:val="0046311F"/>
    <w:rsid w:val="00463144"/>
    <w:rsid w:val="004673BB"/>
    <w:rsid w:val="0046796C"/>
    <w:rsid w:val="004722C3"/>
    <w:rsid w:val="004724DB"/>
    <w:rsid w:val="00472F2D"/>
    <w:rsid w:val="0047303F"/>
    <w:rsid w:val="00473B13"/>
    <w:rsid w:val="00475EED"/>
    <w:rsid w:val="00475F58"/>
    <w:rsid w:val="00476CE8"/>
    <w:rsid w:val="00476F27"/>
    <w:rsid w:val="0047753A"/>
    <w:rsid w:val="0048013B"/>
    <w:rsid w:val="00480841"/>
    <w:rsid w:val="00480889"/>
    <w:rsid w:val="004840FE"/>
    <w:rsid w:val="004843C8"/>
    <w:rsid w:val="00485169"/>
    <w:rsid w:val="00486704"/>
    <w:rsid w:val="0048694A"/>
    <w:rsid w:val="00486D88"/>
    <w:rsid w:val="0048794F"/>
    <w:rsid w:val="004903DB"/>
    <w:rsid w:val="00490BE5"/>
    <w:rsid w:val="00490C21"/>
    <w:rsid w:val="00490D2E"/>
    <w:rsid w:val="00490F88"/>
    <w:rsid w:val="00492480"/>
    <w:rsid w:val="00492987"/>
    <w:rsid w:val="004936E5"/>
    <w:rsid w:val="00493F2C"/>
    <w:rsid w:val="004943D5"/>
    <w:rsid w:val="004950C8"/>
    <w:rsid w:val="00495EF9"/>
    <w:rsid w:val="00496079"/>
    <w:rsid w:val="00496417"/>
    <w:rsid w:val="004965EB"/>
    <w:rsid w:val="004969E7"/>
    <w:rsid w:val="00496D43"/>
    <w:rsid w:val="00496F22"/>
    <w:rsid w:val="00497338"/>
    <w:rsid w:val="00497614"/>
    <w:rsid w:val="004A0291"/>
    <w:rsid w:val="004A0A52"/>
    <w:rsid w:val="004A0ACA"/>
    <w:rsid w:val="004A0C18"/>
    <w:rsid w:val="004A14D1"/>
    <w:rsid w:val="004A3919"/>
    <w:rsid w:val="004A6732"/>
    <w:rsid w:val="004A7703"/>
    <w:rsid w:val="004B07B6"/>
    <w:rsid w:val="004B0BB5"/>
    <w:rsid w:val="004B0D8A"/>
    <w:rsid w:val="004B1D28"/>
    <w:rsid w:val="004B2D1A"/>
    <w:rsid w:val="004B59A4"/>
    <w:rsid w:val="004C2B38"/>
    <w:rsid w:val="004C302B"/>
    <w:rsid w:val="004C3FD2"/>
    <w:rsid w:val="004C4062"/>
    <w:rsid w:val="004C4348"/>
    <w:rsid w:val="004C4A0A"/>
    <w:rsid w:val="004C52CB"/>
    <w:rsid w:val="004C5BF2"/>
    <w:rsid w:val="004C662E"/>
    <w:rsid w:val="004C6C2E"/>
    <w:rsid w:val="004C7D13"/>
    <w:rsid w:val="004C7DC3"/>
    <w:rsid w:val="004C7F6F"/>
    <w:rsid w:val="004D0D89"/>
    <w:rsid w:val="004D2FA0"/>
    <w:rsid w:val="004D31A3"/>
    <w:rsid w:val="004D3481"/>
    <w:rsid w:val="004D4826"/>
    <w:rsid w:val="004D5CF8"/>
    <w:rsid w:val="004D7D6C"/>
    <w:rsid w:val="004E0E06"/>
    <w:rsid w:val="004E1E1E"/>
    <w:rsid w:val="004E2259"/>
    <w:rsid w:val="004E41C0"/>
    <w:rsid w:val="004E4A33"/>
    <w:rsid w:val="004E6924"/>
    <w:rsid w:val="004F13CA"/>
    <w:rsid w:val="004F14D0"/>
    <w:rsid w:val="004F755C"/>
    <w:rsid w:val="005013AD"/>
    <w:rsid w:val="005028AC"/>
    <w:rsid w:val="00504F8A"/>
    <w:rsid w:val="005107B7"/>
    <w:rsid w:val="00513500"/>
    <w:rsid w:val="00514818"/>
    <w:rsid w:val="00514A51"/>
    <w:rsid w:val="00514AC4"/>
    <w:rsid w:val="005151A3"/>
    <w:rsid w:val="00521D67"/>
    <w:rsid w:val="00522002"/>
    <w:rsid w:val="00522391"/>
    <w:rsid w:val="0052294C"/>
    <w:rsid w:val="00522A0C"/>
    <w:rsid w:val="005233C6"/>
    <w:rsid w:val="0052661E"/>
    <w:rsid w:val="00526D4D"/>
    <w:rsid w:val="00531683"/>
    <w:rsid w:val="005326F9"/>
    <w:rsid w:val="005327DB"/>
    <w:rsid w:val="00532C09"/>
    <w:rsid w:val="00533D2E"/>
    <w:rsid w:val="005370EC"/>
    <w:rsid w:val="00540906"/>
    <w:rsid w:val="00541545"/>
    <w:rsid w:val="00545C99"/>
    <w:rsid w:val="005473C2"/>
    <w:rsid w:val="00547E53"/>
    <w:rsid w:val="00551041"/>
    <w:rsid w:val="0055797F"/>
    <w:rsid w:val="00557AB8"/>
    <w:rsid w:val="00557F3C"/>
    <w:rsid w:val="005609DD"/>
    <w:rsid w:val="00560B35"/>
    <w:rsid w:val="0056139A"/>
    <w:rsid w:val="00561F56"/>
    <w:rsid w:val="00563790"/>
    <w:rsid w:val="00565ACA"/>
    <w:rsid w:val="00566287"/>
    <w:rsid w:val="00567BF3"/>
    <w:rsid w:val="005748A5"/>
    <w:rsid w:val="0057632F"/>
    <w:rsid w:val="00576619"/>
    <w:rsid w:val="00576F21"/>
    <w:rsid w:val="00577066"/>
    <w:rsid w:val="0057751B"/>
    <w:rsid w:val="005779DB"/>
    <w:rsid w:val="00581287"/>
    <w:rsid w:val="0058308F"/>
    <w:rsid w:val="00583162"/>
    <w:rsid w:val="0059001B"/>
    <w:rsid w:val="005903E9"/>
    <w:rsid w:val="00590883"/>
    <w:rsid w:val="00591940"/>
    <w:rsid w:val="00593180"/>
    <w:rsid w:val="00594863"/>
    <w:rsid w:val="00594A34"/>
    <w:rsid w:val="00594A38"/>
    <w:rsid w:val="00595C15"/>
    <w:rsid w:val="005965AA"/>
    <w:rsid w:val="005974DE"/>
    <w:rsid w:val="005A1B58"/>
    <w:rsid w:val="005A236D"/>
    <w:rsid w:val="005A23C9"/>
    <w:rsid w:val="005A2B66"/>
    <w:rsid w:val="005A3C8D"/>
    <w:rsid w:val="005A3F84"/>
    <w:rsid w:val="005A4089"/>
    <w:rsid w:val="005A4304"/>
    <w:rsid w:val="005A4416"/>
    <w:rsid w:val="005A44ED"/>
    <w:rsid w:val="005A548E"/>
    <w:rsid w:val="005A5704"/>
    <w:rsid w:val="005A636B"/>
    <w:rsid w:val="005A69F5"/>
    <w:rsid w:val="005A72FB"/>
    <w:rsid w:val="005A7D18"/>
    <w:rsid w:val="005B016A"/>
    <w:rsid w:val="005B19F1"/>
    <w:rsid w:val="005B2A52"/>
    <w:rsid w:val="005B57CF"/>
    <w:rsid w:val="005B681F"/>
    <w:rsid w:val="005B7D04"/>
    <w:rsid w:val="005C0DA8"/>
    <w:rsid w:val="005C501E"/>
    <w:rsid w:val="005D1537"/>
    <w:rsid w:val="005D515A"/>
    <w:rsid w:val="005E0B55"/>
    <w:rsid w:val="005E160C"/>
    <w:rsid w:val="005E1B63"/>
    <w:rsid w:val="005E1E2B"/>
    <w:rsid w:val="005E3CE9"/>
    <w:rsid w:val="005E4424"/>
    <w:rsid w:val="005E53AA"/>
    <w:rsid w:val="005F02D7"/>
    <w:rsid w:val="005F0974"/>
    <w:rsid w:val="005F1D36"/>
    <w:rsid w:val="005F3113"/>
    <w:rsid w:val="005F3568"/>
    <w:rsid w:val="005F36E1"/>
    <w:rsid w:val="005F4CE1"/>
    <w:rsid w:val="005F5ACA"/>
    <w:rsid w:val="005F64F1"/>
    <w:rsid w:val="005F7326"/>
    <w:rsid w:val="005F781F"/>
    <w:rsid w:val="00600E87"/>
    <w:rsid w:val="00602C2F"/>
    <w:rsid w:val="00602ED6"/>
    <w:rsid w:val="00602EDC"/>
    <w:rsid w:val="00603217"/>
    <w:rsid w:val="00603F2A"/>
    <w:rsid w:val="006067D9"/>
    <w:rsid w:val="00607D8E"/>
    <w:rsid w:val="00607ED8"/>
    <w:rsid w:val="006104A6"/>
    <w:rsid w:val="0061157E"/>
    <w:rsid w:val="0061289D"/>
    <w:rsid w:val="00613F5E"/>
    <w:rsid w:val="00614131"/>
    <w:rsid w:val="0061669E"/>
    <w:rsid w:val="00616720"/>
    <w:rsid w:val="00616A56"/>
    <w:rsid w:val="00621675"/>
    <w:rsid w:val="00627604"/>
    <w:rsid w:val="00630892"/>
    <w:rsid w:val="00630B9D"/>
    <w:rsid w:val="00631C04"/>
    <w:rsid w:val="00632448"/>
    <w:rsid w:val="006335DE"/>
    <w:rsid w:val="00633861"/>
    <w:rsid w:val="00635CBE"/>
    <w:rsid w:val="00636946"/>
    <w:rsid w:val="0064128D"/>
    <w:rsid w:val="00641418"/>
    <w:rsid w:val="00641F0A"/>
    <w:rsid w:val="0064287F"/>
    <w:rsid w:val="00642FA6"/>
    <w:rsid w:val="0064618F"/>
    <w:rsid w:val="00647B08"/>
    <w:rsid w:val="00650BC9"/>
    <w:rsid w:val="00650E55"/>
    <w:rsid w:val="00650E7A"/>
    <w:rsid w:val="0065110F"/>
    <w:rsid w:val="00651A3A"/>
    <w:rsid w:val="00651D3E"/>
    <w:rsid w:val="00654240"/>
    <w:rsid w:val="006544ED"/>
    <w:rsid w:val="00654CDC"/>
    <w:rsid w:val="006601EF"/>
    <w:rsid w:val="00661357"/>
    <w:rsid w:val="00663D59"/>
    <w:rsid w:val="006642AB"/>
    <w:rsid w:val="00665C25"/>
    <w:rsid w:val="0067086D"/>
    <w:rsid w:val="00670E30"/>
    <w:rsid w:val="00672A57"/>
    <w:rsid w:val="006736AD"/>
    <w:rsid w:val="0067491A"/>
    <w:rsid w:val="00675048"/>
    <w:rsid w:val="006754A1"/>
    <w:rsid w:val="006755D2"/>
    <w:rsid w:val="00675A6D"/>
    <w:rsid w:val="00675CAC"/>
    <w:rsid w:val="00676EA9"/>
    <w:rsid w:val="00677E23"/>
    <w:rsid w:val="00680E93"/>
    <w:rsid w:val="00681734"/>
    <w:rsid w:val="00682BA0"/>
    <w:rsid w:val="0068664E"/>
    <w:rsid w:val="00686AEF"/>
    <w:rsid w:val="00686D74"/>
    <w:rsid w:val="006873CC"/>
    <w:rsid w:val="00693311"/>
    <w:rsid w:val="00695FC2"/>
    <w:rsid w:val="006960EE"/>
    <w:rsid w:val="00696EE3"/>
    <w:rsid w:val="0069755A"/>
    <w:rsid w:val="00697AA6"/>
    <w:rsid w:val="00697AAC"/>
    <w:rsid w:val="006A2EDB"/>
    <w:rsid w:val="006A30DF"/>
    <w:rsid w:val="006A46EF"/>
    <w:rsid w:val="006A481B"/>
    <w:rsid w:val="006A5A9F"/>
    <w:rsid w:val="006A638F"/>
    <w:rsid w:val="006A7650"/>
    <w:rsid w:val="006A7E6F"/>
    <w:rsid w:val="006B0AE5"/>
    <w:rsid w:val="006B116C"/>
    <w:rsid w:val="006B12D2"/>
    <w:rsid w:val="006B13AC"/>
    <w:rsid w:val="006B2EB8"/>
    <w:rsid w:val="006B37B6"/>
    <w:rsid w:val="006B381D"/>
    <w:rsid w:val="006B39FF"/>
    <w:rsid w:val="006B4079"/>
    <w:rsid w:val="006B4E4E"/>
    <w:rsid w:val="006B508A"/>
    <w:rsid w:val="006B5A3F"/>
    <w:rsid w:val="006B5B41"/>
    <w:rsid w:val="006B6631"/>
    <w:rsid w:val="006C1EAE"/>
    <w:rsid w:val="006C29EC"/>
    <w:rsid w:val="006C4D41"/>
    <w:rsid w:val="006C590E"/>
    <w:rsid w:val="006C5EB1"/>
    <w:rsid w:val="006C666D"/>
    <w:rsid w:val="006C6687"/>
    <w:rsid w:val="006D0292"/>
    <w:rsid w:val="006D0D6A"/>
    <w:rsid w:val="006D29B4"/>
    <w:rsid w:val="006D3ECC"/>
    <w:rsid w:val="006D4DCA"/>
    <w:rsid w:val="006D5E6E"/>
    <w:rsid w:val="006D6260"/>
    <w:rsid w:val="006D68F0"/>
    <w:rsid w:val="006D6D0F"/>
    <w:rsid w:val="006D7000"/>
    <w:rsid w:val="006E11A0"/>
    <w:rsid w:val="006E1424"/>
    <w:rsid w:val="006E3177"/>
    <w:rsid w:val="006E3190"/>
    <w:rsid w:val="006E4E7E"/>
    <w:rsid w:val="006E5655"/>
    <w:rsid w:val="006F030C"/>
    <w:rsid w:val="006F082D"/>
    <w:rsid w:val="006F1ADC"/>
    <w:rsid w:val="006F1B76"/>
    <w:rsid w:val="006F1E45"/>
    <w:rsid w:val="006F3D2D"/>
    <w:rsid w:val="006F47FE"/>
    <w:rsid w:val="006F4C6A"/>
    <w:rsid w:val="006F5134"/>
    <w:rsid w:val="006F7F99"/>
    <w:rsid w:val="00700D96"/>
    <w:rsid w:val="0070116F"/>
    <w:rsid w:val="0070146B"/>
    <w:rsid w:val="00701A77"/>
    <w:rsid w:val="00702C0B"/>
    <w:rsid w:val="00703896"/>
    <w:rsid w:val="00703AD5"/>
    <w:rsid w:val="00704504"/>
    <w:rsid w:val="00704DEB"/>
    <w:rsid w:val="007053B9"/>
    <w:rsid w:val="00705655"/>
    <w:rsid w:val="0070671A"/>
    <w:rsid w:val="007068E6"/>
    <w:rsid w:val="00707AB9"/>
    <w:rsid w:val="007103EE"/>
    <w:rsid w:val="00710E10"/>
    <w:rsid w:val="0072264D"/>
    <w:rsid w:val="0072389C"/>
    <w:rsid w:val="00726394"/>
    <w:rsid w:val="00730545"/>
    <w:rsid w:val="007324AE"/>
    <w:rsid w:val="00732BAA"/>
    <w:rsid w:val="00733B95"/>
    <w:rsid w:val="00734538"/>
    <w:rsid w:val="00734785"/>
    <w:rsid w:val="00734829"/>
    <w:rsid w:val="007357B4"/>
    <w:rsid w:val="007364E9"/>
    <w:rsid w:val="0074076A"/>
    <w:rsid w:val="0074077C"/>
    <w:rsid w:val="0074524F"/>
    <w:rsid w:val="00745533"/>
    <w:rsid w:val="00747AD7"/>
    <w:rsid w:val="00747E91"/>
    <w:rsid w:val="007530C0"/>
    <w:rsid w:val="007548B0"/>
    <w:rsid w:val="00754BBF"/>
    <w:rsid w:val="007555A3"/>
    <w:rsid w:val="0075680C"/>
    <w:rsid w:val="00757AC1"/>
    <w:rsid w:val="00760198"/>
    <w:rsid w:val="007623E4"/>
    <w:rsid w:val="00762517"/>
    <w:rsid w:val="00763317"/>
    <w:rsid w:val="007640E0"/>
    <w:rsid w:val="00765354"/>
    <w:rsid w:val="00765662"/>
    <w:rsid w:val="00766D1B"/>
    <w:rsid w:val="0076760A"/>
    <w:rsid w:val="00770415"/>
    <w:rsid w:val="007728B4"/>
    <w:rsid w:val="007741DE"/>
    <w:rsid w:val="007743EE"/>
    <w:rsid w:val="007744D4"/>
    <w:rsid w:val="0077480C"/>
    <w:rsid w:val="00775539"/>
    <w:rsid w:val="00775637"/>
    <w:rsid w:val="007765C4"/>
    <w:rsid w:val="00780D9E"/>
    <w:rsid w:val="007817B3"/>
    <w:rsid w:val="00782A7C"/>
    <w:rsid w:val="00783625"/>
    <w:rsid w:val="00783B2F"/>
    <w:rsid w:val="0078651A"/>
    <w:rsid w:val="007874A6"/>
    <w:rsid w:val="00787C05"/>
    <w:rsid w:val="00792A1B"/>
    <w:rsid w:val="00792D7E"/>
    <w:rsid w:val="007943B7"/>
    <w:rsid w:val="00795B8E"/>
    <w:rsid w:val="007A1EA5"/>
    <w:rsid w:val="007A2069"/>
    <w:rsid w:val="007A2152"/>
    <w:rsid w:val="007A243E"/>
    <w:rsid w:val="007A4507"/>
    <w:rsid w:val="007A4E12"/>
    <w:rsid w:val="007A6339"/>
    <w:rsid w:val="007B0778"/>
    <w:rsid w:val="007B0F7F"/>
    <w:rsid w:val="007B1306"/>
    <w:rsid w:val="007B3DAE"/>
    <w:rsid w:val="007B4F0A"/>
    <w:rsid w:val="007B6D1A"/>
    <w:rsid w:val="007B7544"/>
    <w:rsid w:val="007C3D12"/>
    <w:rsid w:val="007C4C5D"/>
    <w:rsid w:val="007C6969"/>
    <w:rsid w:val="007C706C"/>
    <w:rsid w:val="007C7833"/>
    <w:rsid w:val="007D253B"/>
    <w:rsid w:val="007D53B1"/>
    <w:rsid w:val="007D61AA"/>
    <w:rsid w:val="007D6EDA"/>
    <w:rsid w:val="007D78A4"/>
    <w:rsid w:val="007D7B7C"/>
    <w:rsid w:val="007D7F00"/>
    <w:rsid w:val="007E514A"/>
    <w:rsid w:val="007E54FA"/>
    <w:rsid w:val="007E74E5"/>
    <w:rsid w:val="007F0338"/>
    <w:rsid w:val="007F0403"/>
    <w:rsid w:val="007F04DB"/>
    <w:rsid w:val="007F0519"/>
    <w:rsid w:val="007F1AA1"/>
    <w:rsid w:val="007F2370"/>
    <w:rsid w:val="007F459F"/>
    <w:rsid w:val="007F4B00"/>
    <w:rsid w:val="007F4FCF"/>
    <w:rsid w:val="007F775C"/>
    <w:rsid w:val="007F784E"/>
    <w:rsid w:val="00801CD2"/>
    <w:rsid w:val="00801ECB"/>
    <w:rsid w:val="00803D92"/>
    <w:rsid w:val="0080542D"/>
    <w:rsid w:val="008055B4"/>
    <w:rsid w:val="00806973"/>
    <w:rsid w:val="00810666"/>
    <w:rsid w:val="0081143E"/>
    <w:rsid w:val="00811477"/>
    <w:rsid w:val="00813136"/>
    <w:rsid w:val="00813504"/>
    <w:rsid w:val="008142B8"/>
    <w:rsid w:val="008148BF"/>
    <w:rsid w:val="00814A0F"/>
    <w:rsid w:val="0081639A"/>
    <w:rsid w:val="008169EA"/>
    <w:rsid w:val="00820D30"/>
    <w:rsid w:val="00820D63"/>
    <w:rsid w:val="00821B9B"/>
    <w:rsid w:val="0082388F"/>
    <w:rsid w:val="00823E18"/>
    <w:rsid w:val="00823F32"/>
    <w:rsid w:val="0082426E"/>
    <w:rsid w:val="00824421"/>
    <w:rsid w:val="00824F50"/>
    <w:rsid w:val="00824FCB"/>
    <w:rsid w:val="00825971"/>
    <w:rsid w:val="00826DDD"/>
    <w:rsid w:val="008307C2"/>
    <w:rsid w:val="00830968"/>
    <w:rsid w:val="008321D6"/>
    <w:rsid w:val="008328EC"/>
    <w:rsid w:val="0083473C"/>
    <w:rsid w:val="00836D1D"/>
    <w:rsid w:val="00837739"/>
    <w:rsid w:val="00841B7D"/>
    <w:rsid w:val="00843873"/>
    <w:rsid w:val="008440D1"/>
    <w:rsid w:val="008444C1"/>
    <w:rsid w:val="0084490D"/>
    <w:rsid w:val="00845575"/>
    <w:rsid w:val="00851906"/>
    <w:rsid w:val="00851C18"/>
    <w:rsid w:val="00853B9A"/>
    <w:rsid w:val="008541C9"/>
    <w:rsid w:val="008544F2"/>
    <w:rsid w:val="008551CC"/>
    <w:rsid w:val="00855A57"/>
    <w:rsid w:val="00855EE9"/>
    <w:rsid w:val="008567A7"/>
    <w:rsid w:val="00856B6D"/>
    <w:rsid w:val="00857862"/>
    <w:rsid w:val="008604BE"/>
    <w:rsid w:val="00861131"/>
    <w:rsid w:val="00861135"/>
    <w:rsid w:val="00861486"/>
    <w:rsid w:val="00861539"/>
    <w:rsid w:val="00861635"/>
    <w:rsid w:val="00862B73"/>
    <w:rsid w:val="00862E13"/>
    <w:rsid w:val="00863F85"/>
    <w:rsid w:val="00872DAE"/>
    <w:rsid w:val="00873579"/>
    <w:rsid w:val="0087457D"/>
    <w:rsid w:val="0087522D"/>
    <w:rsid w:val="0087762F"/>
    <w:rsid w:val="00877D57"/>
    <w:rsid w:val="00881506"/>
    <w:rsid w:val="0088264A"/>
    <w:rsid w:val="00883CC6"/>
    <w:rsid w:val="00883D74"/>
    <w:rsid w:val="00885298"/>
    <w:rsid w:val="00887E3E"/>
    <w:rsid w:val="00891CDE"/>
    <w:rsid w:val="0089277E"/>
    <w:rsid w:val="00893480"/>
    <w:rsid w:val="008969E8"/>
    <w:rsid w:val="00896D81"/>
    <w:rsid w:val="00896E3E"/>
    <w:rsid w:val="00897430"/>
    <w:rsid w:val="0089772D"/>
    <w:rsid w:val="008A1065"/>
    <w:rsid w:val="008A3135"/>
    <w:rsid w:val="008A46DF"/>
    <w:rsid w:val="008A52D6"/>
    <w:rsid w:val="008B0519"/>
    <w:rsid w:val="008B09CB"/>
    <w:rsid w:val="008B21BF"/>
    <w:rsid w:val="008B269E"/>
    <w:rsid w:val="008B3B13"/>
    <w:rsid w:val="008B59C8"/>
    <w:rsid w:val="008B5E57"/>
    <w:rsid w:val="008B6DEC"/>
    <w:rsid w:val="008B7D1F"/>
    <w:rsid w:val="008C186D"/>
    <w:rsid w:val="008C1C66"/>
    <w:rsid w:val="008C21AE"/>
    <w:rsid w:val="008D1409"/>
    <w:rsid w:val="008D15AB"/>
    <w:rsid w:val="008D3C5C"/>
    <w:rsid w:val="008D49E5"/>
    <w:rsid w:val="008D4B8F"/>
    <w:rsid w:val="008D5297"/>
    <w:rsid w:val="008D58F4"/>
    <w:rsid w:val="008D5BCD"/>
    <w:rsid w:val="008E0306"/>
    <w:rsid w:val="008E0409"/>
    <w:rsid w:val="008E04B3"/>
    <w:rsid w:val="008E05AE"/>
    <w:rsid w:val="008E2BBC"/>
    <w:rsid w:val="008E574C"/>
    <w:rsid w:val="008E633F"/>
    <w:rsid w:val="008E712F"/>
    <w:rsid w:val="008E715B"/>
    <w:rsid w:val="008E786D"/>
    <w:rsid w:val="008F00C9"/>
    <w:rsid w:val="008F01D6"/>
    <w:rsid w:val="008F270C"/>
    <w:rsid w:val="008F47AF"/>
    <w:rsid w:val="008F4A60"/>
    <w:rsid w:val="008F5515"/>
    <w:rsid w:val="008F7653"/>
    <w:rsid w:val="008F7BA3"/>
    <w:rsid w:val="0090026A"/>
    <w:rsid w:val="00900A9A"/>
    <w:rsid w:val="0090243E"/>
    <w:rsid w:val="00903818"/>
    <w:rsid w:val="0090462F"/>
    <w:rsid w:val="00904DE6"/>
    <w:rsid w:val="009052EA"/>
    <w:rsid w:val="00906200"/>
    <w:rsid w:val="009078BF"/>
    <w:rsid w:val="0091105E"/>
    <w:rsid w:val="0091176A"/>
    <w:rsid w:val="0091182B"/>
    <w:rsid w:val="00911890"/>
    <w:rsid w:val="009118F0"/>
    <w:rsid w:val="00913472"/>
    <w:rsid w:val="00913A40"/>
    <w:rsid w:val="00913C72"/>
    <w:rsid w:val="00914951"/>
    <w:rsid w:val="00915CB5"/>
    <w:rsid w:val="00915D70"/>
    <w:rsid w:val="00916283"/>
    <w:rsid w:val="00916BF4"/>
    <w:rsid w:val="009179E6"/>
    <w:rsid w:val="00920183"/>
    <w:rsid w:val="0092022D"/>
    <w:rsid w:val="00920F11"/>
    <w:rsid w:val="00922A4F"/>
    <w:rsid w:val="00923D03"/>
    <w:rsid w:val="00923F67"/>
    <w:rsid w:val="009279AE"/>
    <w:rsid w:val="00927B63"/>
    <w:rsid w:val="009302A7"/>
    <w:rsid w:val="00932955"/>
    <w:rsid w:val="00932BE5"/>
    <w:rsid w:val="00932C52"/>
    <w:rsid w:val="009347C7"/>
    <w:rsid w:val="00934D1D"/>
    <w:rsid w:val="009366A2"/>
    <w:rsid w:val="0094052D"/>
    <w:rsid w:val="009419C9"/>
    <w:rsid w:val="00943909"/>
    <w:rsid w:val="00943AA2"/>
    <w:rsid w:val="00943D70"/>
    <w:rsid w:val="00944E9D"/>
    <w:rsid w:val="00945A8D"/>
    <w:rsid w:val="00945FBE"/>
    <w:rsid w:val="00950010"/>
    <w:rsid w:val="00950C13"/>
    <w:rsid w:val="00952B11"/>
    <w:rsid w:val="00953FC9"/>
    <w:rsid w:val="009540B4"/>
    <w:rsid w:val="00954FF0"/>
    <w:rsid w:val="00955501"/>
    <w:rsid w:val="00955AAA"/>
    <w:rsid w:val="00956290"/>
    <w:rsid w:val="00956CAE"/>
    <w:rsid w:val="00956DF6"/>
    <w:rsid w:val="00957411"/>
    <w:rsid w:val="00957517"/>
    <w:rsid w:val="009579C8"/>
    <w:rsid w:val="00957FD0"/>
    <w:rsid w:val="00957FE0"/>
    <w:rsid w:val="009609D2"/>
    <w:rsid w:val="00960AF7"/>
    <w:rsid w:val="009613AA"/>
    <w:rsid w:val="0096199F"/>
    <w:rsid w:val="009625A6"/>
    <w:rsid w:val="00965270"/>
    <w:rsid w:val="00966364"/>
    <w:rsid w:val="00974024"/>
    <w:rsid w:val="00974AFA"/>
    <w:rsid w:val="00976078"/>
    <w:rsid w:val="0097696C"/>
    <w:rsid w:val="00976B15"/>
    <w:rsid w:val="009806D8"/>
    <w:rsid w:val="00980F28"/>
    <w:rsid w:val="0098148E"/>
    <w:rsid w:val="00981C0D"/>
    <w:rsid w:val="00981E3E"/>
    <w:rsid w:val="00982D91"/>
    <w:rsid w:val="00982E0B"/>
    <w:rsid w:val="00982FF4"/>
    <w:rsid w:val="00983943"/>
    <w:rsid w:val="00986F6A"/>
    <w:rsid w:val="00987503"/>
    <w:rsid w:val="009906FB"/>
    <w:rsid w:val="009908BA"/>
    <w:rsid w:val="0099222D"/>
    <w:rsid w:val="009944FB"/>
    <w:rsid w:val="00994698"/>
    <w:rsid w:val="00994DEE"/>
    <w:rsid w:val="00994F9A"/>
    <w:rsid w:val="009A1206"/>
    <w:rsid w:val="009A1848"/>
    <w:rsid w:val="009A234A"/>
    <w:rsid w:val="009A540E"/>
    <w:rsid w:val="009A6508"/>
    <w:rsid w:val="009A7625"/>
    <w:rsid w:val="009B090B"/>
    <w:rsid w:val="009B0CC7"/>
    <w:rsid w:val="009B13A1"/>
    <w:rsid w:val="009B3583"/>
    <w:rsid w:val="009B5A3A"/>
    <w:rsid w:val="009B719D"/>
    <w:rsid w:val="009C112D"/>
    <w:rsid w:val="009C149D"/>
    <w:rsid w:val="009C1C09"/>
    <w:rsid w:val="009C2462"/>
    <w:rsid w:val="009C48DD"/>
    <w:rsid w:val="009C4A0A"/>
    <w:rsid w:val="009D1D7E"/>
    <w:rsid w:val="009D2863"/>
    <w:rsid w:val="009D371F"/>
    <w:rsid w:val="009D3A2D"/>
    <w:rsid w:val="009D6808"/>
    <w:rsid w:val="009E17BE"/>
    <w:rsid w:val="009E64C2"/>
    <w:rsid w:val="009E6FBF"/>
    <w:rsid w:val="009F0232"/>
    <w:rsid w:val="009F0629"/>
    <w:rsid w:val="009F0663"/>
    <w:rsid w:val="009F0FE5"/>
    <w:rsid w:val="009F1062"/>
    <w:rsid w:val="009F15B2"/>
    <w:rsid w:val="009F27A0"/>
    <w:rsid w:val="009F6603"/>
    <w:rsid w:val="009F7122"/>
    <w:rsid w:val="009F7214"/>
    <w:rsid w:val="009F784D"/>
    <w:rsid w:val="00A00124"/>
    <w:rsid w:val="00A017CE"/>
    <w:rsid w:val="00A06535"/>
    <w:rsid w:val="00A06912"/>
    <w:rsid w:val="00A10165"/>
    <w:rsid w:val="00A10281"/>
    <w:rsid w:val="00A10786"/>
    <w:rsid w:val="00A11882"/>
    <w:rsid w:val="00A11FFA"/>
    <w:rsid w:val="00A13EAB"/>
    <w:rsid w:val="00A1410B"/>
    <w:rsid w:val="00A14415"/>
    <w:rsid w:val="00A1479E"/>
    <w:rsid w:val="00A154FD"/>
    <w:rsid w:val="00A20C0A"/>
    <w:rsid w:val="00A2121B"/>
    <w:rsid w:val="00A22936"/>
    <w:rsid w:val="00A23D56"/>
    <w:rsid w:val="00A23F07"/>
    <w:rsid w:val="00A30E80"/>
    <w:rsid w:val="00A31F1A"/>
    <w:rsid w:val="00A324B6"/>
    <w:rsid w:val="00A328A8"/>
    <w:rsid w:val="00A33DAC"/>
    <w:rsid w:val="00A33E33"/>
    <w:rsid w:val="00A342B7"/>
    <w:rsid w:val="00A402F3"/>
    <w:rsid w:val="00A40AE3"/>
    <w:rsid w:val="00A4158B"/>
    <w:rsid w:val="00A41D5E"/>
    <w:rsid w:val="00A43BAA"/>
    <w:rsid w:val="00A44893"/>
    <w:rsid w:val="00A44D4A"/>
    <w:rsid w:val="00A4582F"/>
    <w:rsid w:val="00A47020"/>
    <w:rsid w:val="00A479F0"/>
    <w:rsid w:val="00A5092D"/>
    <w:rsid w:val="00A5299A"/>
    <w:rsid w:val="00A56144"/>
    <w:rsid w:val="00A57421"/>
    <w:rsid w:val="00A61657"/>
    <w:rsid w:val="00A65C48"/>
    <w:rsid w:val="00A66514"/>
    <w:rsid w:val="00A66D6E"/>
    <w:rsid w:val="00A67064"/>
    <w:rsid w:val="00A676E2"/>
    <w:rsid w:val="00A70649"/>
    <w:rsid w:val="00A7082F"/>
    <w:rsid w:val="00A7166A"/>
    <w:rsid w:val="00A72BB3"/>
    <w:rsid w:val="00A72C70"/>
    <w:rsid w:val="00A75537"/>
    <w:rsid w:val="00A766EC"/>
    <w:rsid w:val="00A7770E"/>
    <w:rsid w:val="00A80E82"/>
    <w:rsid w:val="00A81E32"/>
    <w:rsid w:val="00A81E68"/>
    <w:rsid w:val="00A8409A"/>
    <w:rsid w:val="00A841C3"/>
    <w:rsid w:val="00A843CD"/>
    <w:rsid w:val="00A84F8D"/>
    <w:rsid w:val="00A8501B"/>
    <w:rsid w:val="00A8584F"/>
    <w:rsid w:val="00A85920"/>
    <w:rsid w:val="00A87125"/>
    <w:rsid w:val="00A900FD"/>
    <w:rsid w:val="00A90940"/>
    <w:rsid w:val="00A90C85"/>
    <w:rsid w:val="00A90FE0"/>
    <w:rsid w:val="00A927E1"/>
    <w:rsid w:val="00A94F46"/>
    <w:rsid w:val="00A97493"/>
    <w:rsid w:val="00AA0330"/>
    <w:rsid w:val="00AA1226"/>
    <w:rsid w:val="00AA32FF"/>
    <w:rsid w:val="00AA4B2C"/>
    <w:rsid w:val="00AA55BC"/>
    <w:rsid w:val="00AA5A52"/>
    <w:rsid w:val="00AB1BC0"/>
    <w:rsid w:val="00AB35B1"/>
    <w:rsid w:val="00AB502C"/>
    <w:rsid w:val="00AB5E53"/>
    <w:rsid w:val="00AB641E"/>
    <w:rsid w:val="00AB707B"/>
    <w:rsid w:val="00AB725C"/>
    <w:rsid w:val="00AB7AC6"/>
    <w:rsid w:val="00AB7E71"/>
    <w:rsid w:val="00AC02B5"/>
    <w:rsid w:val="00AC0A5D"/>
    <w:rsid w:val="00AC10FD"/>
    <w:rsid w:val="00AC188F"/>
    <w:rsid w:val="00AC2B0E"/>
    <w:rsid w:val="00AC2C71"/>
    <w:rsid w:val="00AC3980"/>
    <w:rsid w:val="00AC5B4F"/>
    <w:rsid w:val="00AC6813"/>
    <w:rsid w:val="00AC7091"/>
    <w:rsid w:val="00AC7ACF"/>
    <w:rsid w:val="00AD001E"/>
    <w:rsid w:val="00AD08AA"/>
    <w:rsid w:val="00AD0A16"/>
    <w:rsid w:val="00AD3154"/>
    <w:rsid w:val="00AD324C"/>
    <w:rsid w:val="00AD3B28"/>
    <w:rsid w:val="00AD3D8A"/>
    <w:rsid w:val="00AD4A0C"/>
    <w:rsid w:val="00AD6F5D"/>
    <w:rsid w:val="00AE225A"/>
    <w:rsid w:val="00AE2921"/>
    <w:rsid w:val="00AE4889"/>
    <w:rsid w:val="00AE5BC5"/>
    <w:rsid w:val="00AE5E4B"/>
    <w:rsid w:val="00AF013A"/>
    <w:rsid w:val="00AF4D54"/>
    <w:rsid w:val="00AF7121"/>
    <w:rsid w:val="00AF7923"/>
    <w:rsid w:val="00AF7A39"/>
    <w:rsid w:val="00B00836"/>
    <w:rsid w:val="00B02648"/>
    <w:rsid w:val="00B02824"/>
    <w:rsid w:val="00B0309A"/>
    <w:rsid w:val="00B04DB0"/>
    <w:rsid w:val="00B0775A"/>
    <w:rsid w:val="00B11804"/>
    <w:rsid w:val="00B11B83"/>
    <w:rsid w:val="00B123B3"/>
    <w:rsid w:val="00B12934"/>
    <w:rsid w:val="00B12C95"/>
    <w:rsid w:val="00B12FF7"/>
    <w:rsid w:val="00B13128"/>
    <w:rsid w:val="00B13F02"/>
    <w:rsid w:val="00B14C14"/>
    <w:rsid w:val="00B17392"/>
    <w:rsid w:val="00B17479"/>
    <w:rsid w:val="00B2126F"/>
    <w:rsid w:val="00B2272F"/>
    <w:rsid w:val="00B22828"/>
    <w:rsid w:val="00B23490"/>
    <w:rsid w:val="00B25233"/>
    <w:rsid w:val="00B25815"/>
    <w:rsid w:val="00B26C52"/>
    <w:rsid w:val="00B27B08"/>
    <w:rsid w:val="00B30DB7"/>
    <w:rsid w:val="00B30FD1"/>
    <w:rsid w:val="00B31F93"/>
    <w:rsid w:val="00B3263B"/>
    <w:rsid w:val="00B346E8"/>
    <w:rsid w:val="00B35013"/>
    <w:rsid w:val="00B35982"/>
    <w:rsid w:val="00B35BFA"/>
    <w:rsid w:val="00B35BFF"/>
    <w:rsid w:val="00B35D1A"/>
    <w:rsid w:val="00B36A61"/>
    <w:rsid w:val="00B376A3"/>
    <w:rsid w:val="00B37BF2"/>
    <w:rsid w:val="00B403E0"/>
    <w:rsid w:val="00B4180B"/>
    <w:rsid w:val="00B43547"/>
    <w:rsid w:val="00B43DDE"/>
    <w:rsid w:val="00B4475A"/>
    <w:rsid w:val="00B447F6"/>
    <w:rsid w:val="00B451A3"/>
    <w:rsid w:val="00B46413"/>
    <w:rsid w:val="00B46448"/>
    <w:rsid w:val="00B473D9"/>
    <w:rsid w:val="00B47E05"/>
    <w:rsid w:val="00B509E4"/>
    <w:rsid w:val="00B50C95"/>
    <w:rsid w:val="00B52F29"/>
    <w:rsid w:val="00B54A69"/>
    <w:rsid w:val="00B54F36"/>
    <w:rsid w:val="00B5610B"/>
    <w:rsid w:val="00B56F9E"/>
    <w:rsid w:val="00B60256"/>
    <w:rsid w:val="00B605B1"/>
    <w:rsid w:val="00B608CB"/>
    <w:rsid w:val="00B61EA1"/>
    <w:rsid w:val="00B6543F"/>
    <w:rsid w:val="00B66AA6"/>
    <w:rsid w:val="00B66B41"/>
    <w:rsid w:val="00B67F4E"/>
    <w:rsid w:val="00B70FDD"/>
    <w:rsid w:val="00B73670"/>
    <w:rsid w:val="00B73979"/>
    <w:rsid w:val="00B758B3"/>
    <w:rsid w:val="00B75EB6"/>
    <w:rsid w:val="00B76388"/>
    <w:rsid w:val="00B770C0"/>
    <w:rsid w:val="00B77DC6"/>
    <w:rsid w:val="00B815CA"/>
    <w:rsid w:val="00B81BBC"/>
    <w:rsid w:val="00B82AC5"/>
    <w:rsid w:val="00B84A81"/>
    <w:rsid w:val="00B84C3B"/>
    <w:rsid w:val="00B90A3B"/>
    <w:rsid w:val="00B91914"/>
    <w:rsid w:val="00B93429"/>
    <w:rsid w:val="00B957D0"/>
    <w:rsid w:val="00B96253"/>
    <w:rsid w:val="00B967B8"/>
    <w:rsid w:val="00B96B2A"/>
    <w:rsid w:val="00B96C2E"/>
    <w:rsid w:val="00B96DFF"/>
    <w:rsid w:val="00BA0D6D"/>
    <w:rsid w:val="00BA1969"/>
    <w:rsid w:val="00BA2122"/>
    <w:rsid w:val="00BA2513"/>
    <w:rsid w:val="00BA48A7"/>
    <w:rsid w:val="00BA4A15"/>
    <w:rsid w:val="00BA4E05"/>
    <w:rsid w:val="00BA562E"/>
    <w:rsid w:val="00BA7006"/>
    <w:rsid w:val="00BA713B"/>
    <w:rsid w:val="00BA7BD5"/>
    <w:rsid w:val="00BB0E42"/>
    <w:rsid w:val="00BB4481"/>
    <w:rsid w:val="00BB5C16"/>
    <w:rsid w:val="00BB7950"/>
    <w:rsid w:val="00BB7D4B"/>
    <w:rsid w:val="00BB7E6E"/>
    <w:rsid w:val="00BC00C5"/>
    <w:rsid w:val="00BC0597"/>
    <w:rsid w:val="00BC22EA"/>
    <w:rsid w:val="00BC34A9"/>
    <w:rsid w:val="00BC3983"/>
    <w:rsid w:val="00BC5658"/>
    <w:rsid w:val="00BC5699"/>
    <w:rsid w:val="00BC5ABA"/>
    <w:rsid w:val="00BC6F03"/>
    <w:rsid w:val="00BC7078"/>
    <w:rsid w:val="00BD0CF4"/>
    <w:rsid w:val="00BD0D89"/>
    <w:rsid w:val="00BD3058"/>
    <w:rsid w:val="00BD5C09"/>
    <w:rsid w:val="00BD5D3F"/>
    <w:rsid w:val="00BD76C4"/>
    <w:rsid w:val="00BD77B5"/>
    <w:rsid w:val="00BD7AD0"/>
    <w:rsid w:val="00BE164C"/>
    <w:rsid w:val="00BE35E5"/>
    <w:rsid w:val="00BE580D"/>
    <w:rsid w:val="00BE77AE"/>
    <w:rsid w:val="00BF02AF"/>
    <w:rsid w:val="00BF036F"/>
    <w:rsid w:val="00BF0ED9"/>
    <w:rsid w:val="00BF18A7"/>
    <w:rsid w:val="00BF1A2F"/>
    <w:rsid w:val="00BF24B8"/>
    <w:rsid w:val="00BF3A0E"/>
    <w:rsid w:val="00BF3BA2"/>
    <w:rsid w:val="00BF3D84"/>
    <w:rsid w:val="00BF5910"/>
    <w:rsid w:val="00BF678E"/>
    <w:rsid w:val="00BF7ACB"/>
    <w:rsid w:val="00C013C2"/>
    <w:rsid w:val="00C01661"/>
    <w:rsid w:val="00C01A3B"/>
    <w:rsid w:val="00C01DCC"/>
    <w:rsid w:val="00C0231A"/>
    <w:rsid w:val="00C02388"/>
    <w:rsid w:val="00C03D01"/>
    <w:rsid w:val="00C056D8"/>
    <w:rsid w:val="00C05D46"/>
    <w:rsid w:val="00C06462"/>
    <w:rsid w:val="00C06F3A"/>
    <w:rsid w:val="00C07CB7"/>
    <w:rsid w:val="00C10488"/>
    <w:rsid w:val="00C1311E"/>
    <w:rsid w:val="00C143DB"/>
    <w:rsid w:val="00C14BE9"/>
    <w:rsid w:val="00C1581F"/>
    <w:rsid w:val="00C165D0"/>
    <w:rsid w:val="00C169AB"/>
    <w:rsid w:val="00C171B2"/>
    <w:rsid w:val="00C17553"/>
    <w:rsid w:val="00C21794"/>
    <w:rsid w:val="00C2288C"/>
    <w:rsid w:val="00C23FCF"/>
    <w:rsid w:val="00C256FC"/>
    <w:rsid w:val="00C25FD5"/>
    <w:rsid w:val="00C26F14"/>
    <w:rsid w:val="00C272D5"/>
    <w:rsid w:val="00C27642"/>
    <w:rsid w:val="00C3129B"/>
    <w:rsid w:val="00C31868"/>
    <w:rsid w:val="00C33B7D"/>
    <w:rsid w:val="00C34552"/>
    <w:rsid w:val="00C41E25"/>
    <w:rsid w:val="00C42F80"/>
    <w:rsid w:val="00C435FA"/>
    <w:rsid w:val="00C437DD"/>
    <w:rsid w:val="00C44F37"/>
    <w:rsid w:val="00C521DD"/>
    <w:rsid w:val="00C5255A"/>
    <w:rsid w:val="00C53BFB"/>
    <w:rsid w:val="00C55197"/>
    <w:rsid w:val="00C55CDF"/>
    <w:rsid w:val="00C56D75"/>
    <w:rsid w:val="00C57548"/>
    <w:rsid w:val="00C6078A"/>
    <w:rsid w:val="00C64B76"/>
    <w:rsid w:val="00C64C20"/>
    <w:rsid w:val="00C64C84"/>
    <w:rsid w:val="00C65FCC"/>
    <w:rsid w:val="00C671A2"/>
    <w:rsid w:val="00C717B1"/>
    <w:rsid w:val="00C7345F"/>
    <w:rsid w:val="00C750FA"/>
    <w:rsid w:val="00C75480"/>
    <w:rsid w:val="00C801E0"/>
    <w:rsid w:val="00C80734"/>
    <w:rsid w:val="00C80A66"/>
    <w:rsid w:val="00C82713"/>
    <w:rsid w:val="00C830D6"/>
    <w:rsid w:val="00C84749"/>
    <w:rsid w:val="00C84940"/>
    <w:rsid w:val="00C84DEF"/>
    <w:rsid w:val="00C870C9"/>
    <w:rsid w:val="00C87FC8"/>
    <w:rsid w:val="00C90220"/>
    <w:rsid w:val="00C90A20"/>
    <w:rsid w:val="00C91042"/>
    <w:rsid w:val="00C92A1F"/>
    <w:rsid w:val="00C93CEB"/>
    <w:rsid w:val="00C9731D"/>
    <w:rsid w:val="00C97C61"/>
    <w:rsid w:val="00CA0438"/>
    <w:rsid w:val="00CA0B15"/>
    <w:rsid w:val="00CA115F"/>
    <w:rsid w:val="00CA1A06"/>
    <w:rsid w:val="00CA269B"/>
    <w:rsid w:val="00CA476B"/>
    <w:rsid w:val="00CA55B5"/>
    <w:rsid w:val="00CA64C3"/>
    <w:rsid w:val="00CA6D5B"/>
    <w:rsid w:val="00CB16C5"/>
    <w:rsid w:val="00CB301F"/>
    <w:rsid w:val="00CB4749"/>
    <w:rsid w:val="00CB4952"/>
    <w:rsid w:val="00CB4AD5"/>
    <w:rsid w:val="00CB4F06"/>
    <w:rsid w:val="00CB646D"/>
    <w:rsid w:val="00CB7296"/>
    <w:rsid w:val="00CC3032"/>
    <w:rsid w:val="00CC34DD"/>
    <w:rsid w:val="00CC35B6"/>
    <w:rsid w:val="00CC597D"/>
    <w:rsid w:val="00CC67DE"/>
    <w:rsid w:val="00CD058B"/>
    <w:rsid w:val="00CD11D6"/>
    <w:rsid w:val="00CD17E7"/>
    <w:rsid w:val="00CD39B1"/>
    <w:rsid w:val="00CD3C06"/>
    <w:rsid w:val="00CD4E39"/>
    <w:rsid w:val="00CD5152"/>
    <w:rsid w:val="00CD568D"/>
    <w:rsid w:val="00CD6366"/>
    <w:rsid w:val="00CD6DE6"/>
    <w:rsid w:val="00CD6FAC"/>
    <w:rsid w:val="00CD7757"/>
    <w:rsid w:val="00CE0133"/>
    <w:rsid w:val="00CE0147"/>
    <w:rsid w:val="00CE125C"/>
    <w:rsid w:val="00CE2120"/>
    <w:rsid w:val="00CE23FB"/>
    <w:rsid w:val="00CE3ABC"/>
    <w:rsid w:val="00CE3E6C"/>
    <w:rsid w:val="00CE4A2B"/>
    <w:rsid w:val="00CE4CC8"/>
    <w:rsid w:val="00CE5043"/>
    <w:rsid w:val="00CE525B"/>
    <w:rsid w:val="00CE5D45"/>
    <w:rsid w:val="00CE727F"/>
    <w:rsid w:val="00CF0508"/>
    <w:rsid w:val="00CF080C"/>
    <w:rsid w:val="00CF199A"/>
    <w:rsid w:val="00CF2043"/>
    <w:rsid w:val="00CF5154"/>
    <w:rsid w:val="00CF6C7A"/>
    <w:rsid w:val="00D0148D"/>
    <w:rsid w:val="00D01525"/>
    <w:rsid w:val="00D0422A"/>
    <w:rsid w:val="00D053B5"/>
    <w:rsid w:val="00D05595"/>
    <w:rsid w:val="00D06C67"/>
    <w:rsid w:val="00D071FD"/>
    <w:rsid w:val="00D07F4B"/>
    <w:rsid w:val="00D15C5A"/>
    <w:rsid w:val="00D16BC0"/>
    <w:rsid w:val="00D1716C"/>
    <w:rsid w:val="00D17C0D"/>
    <w:rsid w:val="00D201F7"/>
    <w:rsid w:val="00D21165"/>
    <w:rsid w:val="00D21335"/>
    <w:rsid w:val="00D22369"/>
    <w:rsid w:val="00D22674"/>
    <w:rsid w:val="00D22C6D"/>
    <w:rsid w:val="00D22E44"/>
    <w:rsid w:val="00D233B0"/>
    <w:rsid w:val="00D26163"/>
    <w:rsid w:val="00D27879"/>
    <w:rsid w:val="00D30544"/>
    <w:rsid w:val="00D35266"/>
    <w:rsid w:val="00D362B9"/>
    <w:rsid w:val="00D362EA"/>
    <w:rsid w:val="00D367B2"/>
    <w:rsid w:val="00D40822"/>
    <w:rsid w:val="00D4155D"/>
    <w:rsid w:val="00D41581"/>
    <w:rsid w:val="00D4193F"/>
    <w:rsid w:val="00D41AFF"/>
    <w:rsid w:val="00D41B06"/>
    <w:rsid w:val="00D42515"/>
    <w:rsid w:val="00D43A70"/>
    <w:rsid w:val="00D43DE2"/>
    <w:rsid w:val="00D44906"/>
    <w:rsid w:val="00D44DA5"/>
    <w:rsid w:val="00D471C7"/>
    <w:rsid w:val="00D4775B"/>
    <w:rsid w:val="00D47818"/>
    <w:rsid w:val="00D47F8C"/>
    <w:rsid w:val="00D50392"/>
    <w:rsid w:val="00D51289"/>
    <w:rsid w:val="00D523B3"/>
    <w:rsid w:val="00D5362F"/>
    <w:rsid w:val="00D5480A"/>
    <w:rsid w:val="00D57D1F"/>
    <w:rsid w:val="00D57E9D"/>
    <w:rsid w:val="00D600DA"/>
    <w:rsid w:val="00D61DFD"/>
    <w:rsid w:val="00D64E47"/>
    <w:rsid w:val="00D65711"/>
    <w:rsid w:val="00D66504"/>
    <w:rsid w:val="00D675BD"/>
    <w:rsid w:val="00D70988"/>
    <w:rsid w:val="00D72332"/>
    <w:rsid w:val="00D75FEB"/>
    <w:rsid w:val="00D770AE"/>
    <w:rsid w:val="00D805CA"/>
    <w:rsid w:val="00D80BA4"/>
    <w:rsid w:val="00D834E5"/>
    <w:rsid w:val="00D83CCE"/>
    <w:rsid w:val="00D84DB1"/>
    <w:rsid w:val="00D8593C"/>
    <w:rsid w:val="00D86F16"/>
    <w:rsid w:val="00D872B7"/>
    <w:rsid w:val="00D87663"/>
    <w:rsid w:val="00D907A9"/>
    <w:rsid w:val="00D90A64"/>
    <w:rsid w:val="00D90AE1"/>
    <w:rsid w:val="00D90C79"/>
    <w:rsid w:val="00D9244D"/>
    <w:rsid w:val="00D9482D"/>
    <w:rsid w:val="00D94962"/>
    <w:rsid w:val="00D95094"/>
    <w:rsid w:val="00D95743"/>
    <w:rsid w:val="00D95F7E"/>
    <w:rsid w:val="00D96139"/>
    <w:rsid w:val="00D96A67"/>
    <w:rsid w:val="00D96F70"/>
    <w:rsid w:val="00DA01C3"/>
    <w:rsid w:val="00DA02EF"/>
    <w:rsid w:val="00DA1E27"/>
    <w:rsid w:val="00DA34F5"/>
    <w:rsid w:val="00DA3646"/>
    <w:rsid w:val="00DA391C"/>
    <w:rsid w:val="00DA39FA"/>
    <w:rsid w:val="00DA3A33"/>
    <w:rsid w:val="00DA3CE1"/>
    <w:rsid w:val="00DA46FF"/>
    <w:rsid w:val="00DA6439"/>
    <w:rsid w:val="00DA7857"/>
    <w:rsid w:val="00DB00E8"/>
    <w:rsid w:val="00DB160F"/>
    <w:rsid w:val="00DB2A23"/>
    <w:rsid w:val="00DB2F0B"/>
    <w:rsid w:val="00DB3469"/>
    <w:rsid w:val="00DB361F"/>
    <w:rsid w:val="00DB3CB9"/>
    <w:rsid w:val="00DB3D50"/>
    <w:rsid w:val="00DB6656"/>
    <w:rsid w:val="00DC0AD0"/>
    <w:rsid w:val="00DC223F"/>
    <w:rsid w:val="00DC279A"/>
    <w:rsid w:val="00DC2DBC"/>
    <w:rsid w:val="00DC4D2A"/>
    <w:rsid w:val="00DD0149"/>
    <w:rsid w:val="00DD07BF"/>
    <w:rsid w:val="00DD175D"/>
    <w:rsid w:val="00DD2415"/>
    <w:rsid w:val="00DD3A40"/>
    <w:rsid w:val="00DD3C15"/>
    <w:rsid w:val="00DD55BC"/>
    <w:rsid w:val="00DD5858"/>
    <w:rsid w:val="00DD697A"/>
    <w:rsid w:val="00DD6EDD"/>
    <w:rsid w:val="00DE27E8"/>
    <w:rsid w:val="00DE2AC6"/>
    <w:rsid w:val="00DE5F13"/>
    <w:rsid w:val="00DE605C"/>
    <w:rsid w:val="00DF042D"/>
    <w:rsid w:val="00DF061D"/>
    <w:rsid w:val="00DF1F14"/>
    <w:rsid w:val="00DF21B8"/>
    <w:rsid w:val="00DF37F3"/>
    <w:rsid w:val="00DF460B"/>
    <w:rsid w:val="00DF46B0"/>
    <w:rsid w:val="00DF4B8A"/>
    <w:rsid w:val="00DF54CF"/>
    <w:rsid w:val="00DF55F7"/>
    <w:rsid w:val="00DF5F67"/>
    <w:rsid w:val="00DF655D"/>
    <w:rsid w:val="00E00DEC"/>
    <w:rsid w:val="00E010AA"/>
    <w:rsid w:val="00E023C7"/>
    <w:rsid w:val="00E0373B"/>
    <w:rsid w:val="00E06799"/>
    <w:rsid w:val="00E0679F"/>
    <w:rsid w:val="00E06F05"/>
    <w:rsid w:val="00E07DB3"/>
    <w:rsid w:val="00E10341"/>
    <w:rsid w:val="00E10AE9"/>
    <w:rsid w:val="00E10CD3"/>
    <w:rsid w:val="00E12302"/>
    <w:rsid w:val="00E123A5"/>
    <w:rsid w:val="00E12D78"/>
    <w:rsid w:val="00E159DB"/>
    <w:rsid w:val="00E20576"/>
    <w:rsid w:val="00E2261F"/>
    <w:rsid w:val="00E22FA6"/>
    <w:rsid w:val="00E24A72"/>
    <w:rsid w:val="00E27B83"/>
    <w:rsid w:val="00E31D1C"/>
    <w:rsid w:val="00E323FF"/>
    <w:rsid w:val="00E33A48"/>
    <w:rsid w:val="00E35417"/>
    <w:rsid w:val="00E37122"/>
    <w:rsid w:val="00E37A78"/>
    <w:rsid w:val="00E37AA4"/>
    <w:rsid w:val="00E41373"/>
    <w:rsid w:val="00E42169"/>
    <w:rsid w:val="00E43458"/>
    <w:rsid w:val="00E44838"/>
    <w:rsid w:val="00E44A4E"/>
    <w:rsid w:val="00E464C7"/>
    <w:rsid w:val="00E4738B"/>
    <w:rsid w:val="00E47F82"/>
    <w:rsid w:val="00E50F1F"/>
    <w:rsid w:val="00E51CC9"/>
    <w:rsid w:val="00E52743"/>
    <w:rsid w:val="00E53B3E"/>
    <w:rsid w:val="00E552F6"/>
    <w:rsid w:val="00E56006"/>
    <w:rsid w:val="00E563E8"/>
    <w:rsid w:val="00E568B5"/>
    <w:rsid w:val="00E57457"/>
    <w:rsid w:val="00E57FAC"/>
    <w:rsid w:val="00E60D10"/>
    <w:rsid w:val="00E615D0"/>
    <w:rsid w:val="00E616C1"/>
    <w:rsid w:val="00E62C87"/>
    <w:rsid w:val="00E63939"/>
    <w:rsid w:val="00E64B73"/>
    <w:rsid w:val="00E67942"/>
    <w:rsid w:val="00E67CCB"/>
    <w:rsid w:val="00E70115"/>
    <w:rsid w:val="00E70860"/>
    <w:rsid w:val="00E70EB5"/>
    <w:rsid w:val="00E7237D"/>
    <w:rsid w:val="00E7297B"/>
    <w:rsid w:val="00E74081"/>
    <w:rsid w:val="00E76126"/>
    <w:rsid w:val="00E7627E"/>
    <w:rsid w:val="00E76F47"/>
    <w:rsid w:val="00E77A55"/>
    <w:rsid w:val="00E80C6D"/>
    <w:rsid w:val="00E81B7A"/>
    <w:rsid w:val="00E83D22"/>
    <w:rsid w:val="00E83DF9"/>
    <w:rsid w:val="00E8421D"/>
    <w:rsid w:val="00E851C3"/>
    <w:rsid w:val="00E8649B"/>
    <w:rsid w:val="00E86668"/>
    <w:rsid w:val="00E87378"/>
    <w:rsid w:val="00E87A18"/>
    <w:rsid w:val="00E90AEE"/>
    <w:rsid w:val="00E91469"/>
    <w:rsid w:val="00E91A44"/>
    <w:rsid w:val="00E930F9"/>
    <w:rsid w:val="00E932C8"/>
    <w:rsid w:val="00E93503"/>
    <w:rsid w:val="00E958B7"/>
    <w:rsid w:val="00E9649C"/>
    <w:rsid w:val="00EA03C5"/>
    <w:rsid w:val="00EA150E"/>
    <w:rsid w:val="00EA1B4D"/>
    <w:rsid w:val="00EA28E6"/>
    <w:rsid w:val="00EA4516"/>
    <w:rsid w:val="00EA6CEB"/>
    <w:rsid w:val="00EA7339"/>
    <w:rsid w:val="00EB0C93"/>
    <w:rsid w:val="00EB2AEC"/>
    <w:rsid w:val="00EB3CA5"/>
    <w:rsid w:val="00EB3F78"/>
    <w:rsid w:val="00EB44DF"/>
    <w:rsid w:val="00EB483A"/>
    <w:rsid w:val="00EB4A29"/>
    <w:rsid w:val="00EB4B54"/>
    <w:rsid w:val="00EB50DA"/>
    <w:rsid w:val="00EB588B"/>
    <w:rsid w:val="00EB59DF"/>
    <w:rsid w:val="00EB5E7D"/>
    <w:rsid w:val="00EB7078"/>
    <w:rsid w:val="00EC05F6"/>
    <w:rsid w:val="00EC0CD4"/>
    <w:rsid w:val="00EC0EFE"/>
    <w:rsid w:val="00EC1DD8"/>
    <w:rsid w:val="00EC210A"/>
    <w:rsid w:val="00EC2426"/>
    <w:rsid w:val="00EC3BCF"/>
    <w:rsid w:val="00EC40A5"/>
    <w:rsid w:val="00EC4594"/>
    <w:rsid w:val="00EC4ABB"/>
    <w:rsid w:val="00EC55E1"/>
    <w:rsid w:val="00EC64A7"/>
    <w:rsid w:val="00EC7297"/>
    <w:rsid w:val="00EC7EF6"/>
    <w:rsid w:val="00ED0D86"/>
    <w:rsid w:val="00ED0DC8"/>
    <w:rsid w:val="00ED174D"/>
    <w:rsid w:val="00ED2222"/>
    <w:rsid w:val="00ED68DB"/>
    <w:rsid w:val="00ED7773"/>
    <w:rsid w:val="00EE0A6B"/>
    <w:rsid w:val="00EE12F1"/>
    <w:rsid w:val="00EE1395"/>
    <w:rsid w:val="00EE14C1"/>
    <w:rsid w:val="00EE21CA"/>
    <w:rsid w:val="00EE232C"/>
    <w:rsid w:val="00EE3347"/>
    <w:rsid w:val="00EE4AA0"/>
    <w:rsid w:val="00EE59F1"/>
    <w:rsid w:val="00EE6705"/>
    <w:rsid w:val="00EE6C40"/>
    <w:rsid w:val="00EE7FE8"/>
    <w:rsid w:val="00EF195C"/>
    <w:rsid w:val="00EF2DC2"/>
    <w:rsid w:val="00EF3A23"/>
    <w:rsid w:val="00EF5D2C"/>
    <w:rsid w:val="00EF773E"/>
    <w:rsid w:val="00F0088E"/>
    <w:rsid w:val="00F030D0"/>
    <w:rsid w:val="00F05762"/>
    <w:rsid w:val="00F066A8"/>
    <w:rsid w:val="00F1145A"/>
    <w:rsid w:val="00F129E7"/>
    <w:rsid w:val="00F13EF3"/>
    <w:rsid w:val="00F1438E"/>
    <w:rsid w:val="00F16628"/>
    <w:rsid w:val="00F17523"/>
    <w:rsid w:val="00F20E05"/>
    <w:rsid w:val="00F22667"/>
    <w:rsid w:val="00F2301B"/>
    <w:rsid w:val="00F24534"/>
    <w:rsid w:val="00F2505D"/>
    <w:rsid w:val="00F2599A"/>
    <w:rsid w:val="00F25AE5"/>
    <w:rsid w:val="00F25FAA"/>
    <w:rsid w:val="00F2733D"/>
    <w:rsid w:val="00F2736A"/>
    <w:rsid w:val="00F27CB6"/>
    <w:rsid w:val="00F27D13"/>
    <w:rsid w:val="00F300F8"/>
    <w:rsid w:val="00F30783"/>
    <w:rsid w:val="00F30EC7"/>
    <w:rsid w:val="00F3261B"/>
    <w:rsid w:val="00F32710"/>
    <w:rsid w:val="00F3294C"/>
    <w:rsid w:val="00F32B9C"/>
    <w:rsid w:val="00F32CD5"/>
    <w:rsid w:val="00F33C9C"/>
    <w:rsid w:val="00F34ABA"/>
    <w:rsid w:val="00F36AE5"/>
    <w:rsid w:val="00F3747F"/>
    <w:rsid w:val="00F374B8"/>
    <w:rsid w:val="00F3764F"/>
    <w:rsid w:val="00F41D74"/>
    <w:rsid w:val="00F50AE4"/>
    <w:rsid w:val="00F539AF"/>
    <w:rsid w:val="00F562D4"/>
    <w:rsid w:val="00F56FDD"/>
    <w:rsid w:val="00F57660"/>
    <w:rsid w:val="00F578A9"/>
    <w:rsid w:val="00F62509"/>
    <w:rsid w:val="00F63B4D"/>
    <w:rsid w:val="00F6446A"/>
    <w:rsid w:val="00F64BAC"/>
    <w:rsid w:val="00F654B4"/>
    <w:rsid w:val="00F65C61"/>
    <w:rsid w:val="00F66F61"/>
    <w:rsid w:val="00F67FC0"/>
    <w:rsid w:val="00F7028A"/>
    <w:rsid w:val="00F704A0"/>
    <w:rsid w:val="00F7192A"/>
    <w:rsid w:val="00F72FA9"/>
    <w:rsid w:val="00F73C91"/>
    <w:rsid w:val="00F74FFD"/>
    <w:rsid w:val="00F750B7"/>
    <w:rsid w:val="00F75316"/>
    <w:rsid w:val="00F7624C"/>
    <w:rsid w:val="00F76576"/>
    <w:rsid w:val="00F76BC2"/>
    <w:rsid w:val="00F77BEA"/>
    <w:rsid w:val="00F8063F"/>
    <w:rsid w:val="00F809A6"/>
    <w:rsid w:val="00F81DE8"/>
    <w:rsid w:val="00F81E21"/>
    <w:rsid w:val="00F828C1"/>
    <w:rsid w:val="00F831B2"/>
    <w:rsid w:val="00F83435"/>
    <w:rsid w:val="00F83D49"/>
    <w:rsid w:val="00F83E6E"/>
    <w:rsid w:val="00F84E91"/>
    <w:rsid w:val="00F85458"/>
    <w:rsid w:val="00F8703D"/>
    <w:rsid w:val="00F90360"/>
    <w:rsid w:val="00F91B90"/>
    <w:rsid w:val="00F92316"/>
    <w:rsid w:val="00F944D9"/>
    <w:rsid w:val="00F9492C"/>
    <w:rsid w:val="00F952A1"/>
    <w:rsid w:val="00F96CE1"/>
    <w:rsid w:val="00FA11D4"/>
    <w:rsid w:val="00FA27AD"/>
    <w:rsid w:val="00FA2A17"/>
    <w:rsid w:val="00FA3526"/>
    <w:rsid w:val="00FA399B"/>
    <w:rsid w:val="00FA453C"/>
    <w:rsid w:val="00FA680F"/>
    <w:rsid w:val="00FA6877"/>
    <w:rsid w:val="00FA6CDC"/>
    <w:rsid w:val="00FA72AB"/>
    <w:rsid w:val="00FA78D0"/>
    <w:rsid w:val="00FB0897"/>
    <w:rsid w:val="00FB0C4F"/>
    <w:rsid w:val="00FB13EE"/>
    <w:rsid w:val="00FB1C1A"/>
    <w:rsid w:val="00FB296E"/>
    <w:rsid w:val="00FB2F57"/>
    <w:rsid w:val="00FB5203"/>
    <w:rsid w:val="00FB53CD"/>
    <w:rsid w:val="00FB6CE2"/>
    <w:rsid w:val="00FB7385"/>
    <w:rsid w:val="00FC185C"/>
    <w:rsid w:val="00FC35D7"/>
    <w:rsid w:val="00FC4DEB"/>
    <w:rsid w:val="00FC5AD7"/>
    <w:rsid w:val="00FD0E54"/>
    <w:rsid w:val="00FD1422"/>
    <w:rsid w:val="00FD1860"/>
    <w:rsid w:val="00FD1DAD"/>
    <w:rsid w:val="00FD5B96"/>
    <w:rsid w:val="00FD5E95"/>
    <w:rsid w:val="00FD6183"/>
    <w:rsid w:val="00FD7FB1"/>
    <w:rsid w:val="00FE0BDD"/>
    <w:rsid w:val="00FE2904"/>
    <w:rsid w:val="00FE3277"/>
    <w:rsid w:val="00FE6610"/>
    <w:rsid w:val="00FE7748"/>
    <w:rsid w:val="00FF119D"/>
    <w:rsid w:val="00FF1DC2"/>
    <w:rsid w:val="00FF2B2F"/>
    <w:rsid w:val="00FF3DAE"/>
    <w:rsid w:val="00FF45E6"/>
    <w:rsid w:val="00FF4B67"/>
    <w:rsid w:val="00FF7339"/>
    <w:rsid w:val="02070377"/>
    <w:rsid w:val="038FC2D2"/>
    <w:rsid w:val="07B61CA1"/>
    <w:rsid w:val="0891EB7B"/>
    <w:rsid w:val="094FB5D8"/>
    <w:rsid w:val="0A8C73F9"/>
    <w:rsid w:val="0CA71A10"/>
    <w:rsid w:val="11C1F23D"/>
    <w:rsid w:val="12ACED41"/>
    <w:rsid w:val="12AD0355"/>
    <w:rsid w:val="132C90B4"/>
    <w:rsid w:val="1334D077"/>
    <w:rsid w:val="13B92400"/>
    <w:rsid w:val="143625C4"/>
    <w:rsid w:val="14D0C5B4"/>
    <w:rsid w:val="15405335"/>
    <w:rsid w:val="15F3ACF6"/>
    <w:rsid w:val="1604E33A"/>
    <w:rsid w:val="163A5CFA"/>
    <w:rsid w:val="1648B3FA"/>
    <w:rsid w:val="186C33D1"/>
    <w:rsid w:val="18E7505F"/>
    <w:rsid w:val="1F7247EC"/>
    <w:rsid w:val="1FB22926"/>
    <w:rsid w:val="1FF78168"/>
    <w:rsid w:val="204EDBBB"/>
    <w:rsid w:val="206363C9"/>
    <w:rsid w:val="20FD0087"/>
    <w:rsid w:val="21378837"/>
    <w:rsid w:val="213B48A0"/>
    <w:rsid w:val="217F4EF6"/>
    <w:rsid w:val="237C9A7C"/>
    <w:rsid w:val="23936136"/>
    <w:rsid w:val="26542C8A"/>
    <w:rsid w:val="2863AA08"/>
    <w:rsid w:val="2AB2641F"/>
    <w:rsid w:val="2C50CAF4"/>
    <w:rsid w:val="2D2F8397"/>
    <w:rsid w:val="30A07557"/>
    <w:rsid w:val="322C6E21"/>
    <w:rsid w:val="35E96606"/>
    <w:rsid w:val="36DB9480"/>
    <w:rsid w:val="3A09E892"/>
    <w:rsid w:val="3AD30BE3"/>
    <w:rsid w:val="3B4FBCA8"/>
    <w:rsid w:val="3B4FE1BC"/>
    <w:rsid w:val="3C34D1D0"/>
    <w:rsid w:val="3DDCF3FF"/>
    <w:rsid w:val="40792A16"/>
    <w:rsid w:val="4214FA77"/>
    <w:rsid w:val="43B4ED99"/>
    <w:rsid w:val="4427C232"/>
    <w:rsid w:val="44DCA486"/>
    <w:rsid w:val="44ED5291"/>
    <w:rsid w:val="46565F5B"/>
    <w:rsid w:val="48843BFB"/>
    <w:rsid w:val="4911376F"/>
    <w:rsid w:val="4977FEEE"/>
    <w:rsid w:val="4A200C5C"/>
    <w:rsid w:val="4A7E342D"/>
    <w:rsid w:val="4AAB6280"/>
    <w:rsid w:val="4AE92FAD"/>
    <w:rsid w:val="4B23334A"/>
    <w:rsid w:val="4BBBDCBD"/>
    <w:rsid w:val="4BC76D0C"/>
    <w:rsid w:val="4D182DFA"/>
    <w:rsid w:val="4D57AD1E"/>
    <w:rsid w:val="4D7C6EC3"/>
    <w:rsid w:val="4D9ADEA0"/>
    <w:rsid w:val="4E49132C"/>
    <w:rsid w:val="4FB6E666"/>
    <w:rsid w:val="51D48A0F"/>
    <w:rsid w:val="51FA837B"/>
    <w:rsid w:val="5293F737"/>
    <w:rsid w:val="56333671"/>
    <w:rsid w:val="5959ECE6"/>
    <w:rsid w:val="59BD11BA"/>
    <w:rsid w:val="5AB86435"/>
    <w:rsid w:val="5BD029AB"/>
    <w:rsid w:val="5BD077FD"/>
    <w:rsid w:val="5BF9A627"/>
    <w:rsid w:val="5C3971F9"/>
    <w:rsid w:val="5CAF18BE"/>
    <w:rsid w:val="5CD9C4B2"/>
    <w:rsid w:val="5F1B4C5A"/>
    <w:rsid w:val="600551C2"/>
    <w:rsid w:val="625E0348"/>
    <w:rsid w:val="652C434E"/>
    <w:rsid w:val="66ADE100"/>
    <w:rsid w:val="67088F39"/>
    <w:rsid w:val="67B04C1D"/>
    <w:rsid w:val="6975E37E"/>
    <w:rsid w:val="6C74FA73"/>
    <w:rsid w:val="6D9DBF1F"/>
    <w:rsid w:val="6FDD8EC9"/>
    <w:rsid w:val="70F135E9"/>
    <w:rsid w:val="74D5BE52"/>
    <w:rsid w:val="75CD10F4"/>
    <w:rsid w:val="773397F6"/>
    <w:rsid w:val="77AACEE0"/>
    <w:rsid w:val="77B30EAB"/>
    <w:rsid w:val="77BB8A24"/>
    <w:rsid w:val="785DCC86"/>
    <w:rsid w:val="7A4DD270"/>
    <w:rsid w:val="7D2AAF3E"/>
    <w:rsid w:val="7E235797"/>
    <w:rsid w:val="7E3C2121"/>
    <w:rsid w:val="7F5B9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771888"/>
  <w15:chartTrackingRefBased/>
  <w15:docId w15:val="{A48F20C4-3B4C-415A-8C9D-566FDE2C1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0D89"/>
    <w:pPr>
      <w:spacing w:after="200" w:line="276" w:lineRule="auto"/>
    </w:pPr>
    <w:rPr>
      <w:rFonts w:eastAsiaTheme="minorHAnsi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D0D8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0D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0D89"/>
    <w:rPr>
      <w:rFonts w:eastAsiaTheme="minorHAnsi"/>
      <w:lang w:eastAsia="en-US"/>
    </w:rPr>
  </w:style>
  <w:style w:type="character" w:styleId="Hyperlink">
    <w:name w:val="Hyperlink"/>
    <w:basedOn w:val="DefaultParagraphFont"/>
    <w:uiPriority w:val="99"/>
    <w:unhideWhenUsed/>
    <w:rsid w:val="00BD0D89"/>
    <w:rPr>
      <w:color w:val="0563C1" w:themeColor="hyperlink"/>
      <w:u w:val="single"/>
    </w:rPr>
  </w:style>
  <w:style w:type="paragraph" w:customStyle="1" w:styleId="AuthorDisclosureHeading1">
    <w:name w:val="Author Disclosure Heading 1"/>
    <w:basedOn w:val="Heading1"/>
    <w:qFormat/>
    <w:rsid w:val="00BD0D89"/>
    <w:pPr>
      <w:numPr>
        <w:numId w:val="1"/>
      </w:numPr>
      <w:pBdr>
        <w:top w:val="single" w:sz="24" w:space="1" w:color="002060"/>
      </w:pBdr>
      <w:spacing w:line="240" w:lineRule="auto"/>
    </w:pPr>
    <w:rPr>
      <w:b/>
      <w:color w:val="002060"/>
      <w:sz w:val="24"/>
      <w:lang w:val="en-GB"/>
    </w:rPr>
  </w:style>
  <w:style w:type="paragraph" w:styleId="ListParagraph">
    <w:name w:val="List Paragraph"/>
    <w:basedOn w:val="Normal"/>
    <w:uiPriority w:val="34"/>
    <w:qFormat/>
    <w:rsid w:val="00BD0D8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D0D8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F78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784D"/>
    <w:rPr>
      <w:rFonts w:eastAsiaTheme="minorHAnsi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20574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03818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001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001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00124"/>
    <w:rPr>
      <w:rFonts w:eastAsiaTheme="minorHAns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01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00124"/>
    <w:rPr>
      <w:rFonts w:eastAsiaTheme="minorHAnsi"/>
      <w:b/>
      <w:bCs/>
      <w:sz w:val="20"/>
      <w:szCs w:val="20"/>
      <w:lang w:eastAsia="en-US"/>
    </w:rPr>
  </w:style>
  <w:style w:type="paragraph" w:customStyle="1" w:styleId="Pa1">
    <w:name w:val="Pa1"/>
    <w:basedOn w:val="Normal"/>
    <w:next w:val="Normal"/>
    <w:uiPriority w:val="99"/>
    <w:rsid w:val="00697AAC"/>
    <w:pPr>
      <w:autoSpaceDE w:val="0"/>
      <w:autoSpaceDN w:val="0"/>
      <w:adjustRightInd w:val="0"/>
      <w:spacing w:after="0" w:line="201" w:lineRule="atLeast"/>
    </w:pPr>
    <w:rPr>
      <w:rFonts w:ascii="Adobe Garamond" w:eastAsiaTheme="minorEastAsia" w:hAnsi="Adobe Garamond"/>
      <w:sz w:val="24"/>
      <w:szCs w:val="24"/>
      <w:lang w:eastAsia="zh-CN"/>
    </w:rPr>
  </w:style>
  <w:style w:type="character" w:customStyle="1" w:styleId="A10">
    <w:name w:val="A10"/>
    <w:uiPriority w:val="99"/>
    <w:rsid w:val="00697AAC"/>
    <w:rPr>
      <w:rFonts w:ascii="Wingdings" w:hAnsi="Wingdings" w:cs="Wingdings"/>
      <w:color w:val="003F65"/>
      <w:sz w:val="16"/>
      <w:szCs w:val="16"/>
    </w:rPr>
  </w:style>
  <w:style w:type="character" w:customStyle="1" w:styleId="A11">
    <w:name w:val="A11"/>
    <w:uiPriority w:val="99"/>
    <w:rsid w:val="00234FF6"/>
    <w:rPr>
      <w:rFonts w:cs="Adobe Garamond"/>
      <w:color w:val="211D1E"/>
      <w:sz w:val="11"/>
      <w:szCs w:val="11"/>
    </w:rPr>
  </w:style>
  <w:style w:type="character" w:customStyle="1" w:styleId="A3">
    <w:name w:val="A3"/>
    <w:uiPriority w:val="99"/>
    <w:rsid w:val="000662ED"/>
    <w:rPr>
      <w:rFonts w:cs="Adobe Garamond"/>
      <w:color w:val="211D1E"/>
      <w:sz w:val="11"/>
      <w:szCs w:val="11"/>
    </w:rPr>
  </w:style>
  <w:style w:type="character" w:customStyle="1" w:styleId="A9">
    <w:name w:val="A9"/>
    <w:uiPriority w:val="99"/>
    <w:rsid w:val="000662ED"/>
    <w:rPr>
      <w:rFonts w:ascii="Gill Sans MT" w:hAnsi="Gill Sans MT" w:cs="Gill Sans MT"/>
      <w:b/>
      <w:bCs/>
      <w:color w:val="B6D54C"/>
      <w:sz w:val="16"/>
      <w:szCs w:val="16"/>
    </w:rPr>
  </w:style>
  <w:style w:type="paragraph" w:customStyle="1" w:styleId="Pa2">
    <w:name w:val="Pa2"/>
    <w:basedOn w:val="Normal"/>
    <w:next w:val="Normal"/>
    <w:uiPriority w:val="99"/>
    <w:rsid w:val="00533D2E"/>
    <w:pPr>
      <w:autoSpaceDE w:val="0"/>
      <w:autoSpaceDN w:val="0"/>
      <w:adjustRightInd w:val="0"/>
      <w:spacing w:after="0" w:line="201" w:lineRule="atLeast"/>
    </w:pPr>
    <w:rPr>
      <w:rFonts w:ascii="Adobe Garamond" w:eastAsiaTheme="minorEastAsia" w:hAnsi="Adobe Garamond"/>
      <w:sz w:val="24"/>
      <w:szCs w:val="24"/>
      <w:lang w:eastAsia="zh-CN"/>
    </w:rPr>
  </w:style>
  <w:style w:type="table" w:styleId="TableGrid">
    <w:name w:val="Table Grid"/>
    <w:basedOn w:val="TableNormal"/>
    <w:uiPriority w:val="39"/>
    <w:rsid w:val="00DA64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2272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F114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ableText12">
    <w:name w:val="TableText 12"/>
    <w:rsid w:val="00255BC2"/>
    <w:rPr>
      <w:rFonts w:ascii="Times New Roman" w:hAnsi="Times New Roman"/>
      <w:sz w:val="24"/>
    </w:rPr>
  </w:style>
  <w:style w:type="character" w:styleId="EndnoteReference">
    <w:name w:val="endnote reference"/>
    <w:rsid w:val="00AF7121"/>
    <w:rPr>
      <w:rFonts w:ascii="Times New Roman" w:hAnsi="Times New Roman" w:cs="Arial"/>
      <w:vertAlign w:val="superscript"/>
    </w:rPr>
  </w:style>
  <w:style w:type="paragraph" w:customStyle="1" w:styleId="TableTextSpace">
    <w:name w:val="TableText Space"/>
    <w:rsid w:val="005E4424"/>
    <w:pPr>
      <w:spacing w:before="60" w:after="60" w:line="240" w:lineRule="auto"/>
    </w:pPr>
    <w:rPr>
      <w:rFonts w:ascii="Times New Roman" w:eastAsia="SimSun" w:hAnsi="Times New Roman" w:cs="Times New Roman"/>
      <w:sz w:val="20"/>
      <w:szCs w:val="20"/>
      <w:lang w:eastAsia="en-US"/>
    </w:rPr>
  </w:style>
  <w:style w:type="paragraph" w:customStyle="1" w:styleId="Paragraph">
    <w:name w:val="Paragraph"/>
    <w:link w:val="ParagraphChar"/>
    <w:qFormat/>
    <w:rsid w:val="007F04DB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ParagraphChar">
    <w:name w:val="Paragraph Char"/>
    <w:link w:val="Paragraph"/>
    <w:rsid w:val="007F04DB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Bold">
    <w:name w:val="Bold"/>
    <w:rsid w:val="006C5EB1"/>
    <w:rPr>
      <w:b/>
    </w:rPr>
  </w:style>
  <w:style w:type="paragraph" w:customStyle="1" w:styleId="TableTitle">
    <w:name w:val="Table Title"/>
    <w:next w:val="Normal"/>
    <w:rsid w:val="006C5EB1"/>
    <w:pPr>
      <w:keepNext/>
      <w:numPr>
        <w:numId w:val="6"/>
      </w:numPr>
      <w:tabs>
        <w:tab w:val="num" w:pos="360"/>
      </w:tabs>
      <w:spacing w:before="120" w:after="120" w:line="240" w:lineRule="auto"/>
      <w:ind w:left="0" w:firstLine="0"/>
      <w:outlineLvl w:val="1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paragraph" w:styleId="NoSpacing">
    <w:name w:val="No Spacing"/>
    <w:uiPriority w:val="1"/>
    <w:qFormat/>
    <w:rsid w:val="00C64C20"/>
    <w:pPr>
      <w:spacing w:after="0" w:line="240" w:lineRule="auto"/>
    </w:pPr>
    <w:rPr>
      <w:rFonts w:eastAsiaTheme="minorHAnsi"/>
      <w:lang w:eastAsia="en-US"/>
    </w:rPr>
  </w:style>
  <w:style w:type="paragraph" w:customStyle="1" w:styleId="ListNoBullet">
    <w:name w:val="List No Bullet"/>
    <w:rsid w:val="00E63939"/>
    <w:pPr>
      <w:spacing w:after="0" w:line="240" w:lineRule="auto"/>
    </w:pPr>
    <w:rPr>
      <w:rFonts w:ascii="Times New Roman" w:hAnsi="Times New Roman" w:cs="Times New Roman"/>
      <w:sz w:val="24"/>
      <w:szCs w:val="20"/>
      <w:lang w:eastAsia="en-US"/>
    </w:rPr>
  </w:style>
  <w:style w:type="character" w:customStyle="1" w:styleId="Instructions">
    <w:name w:val="Instructions"/>
    <w:rsid w:val="00E63939"/>
    <w:rPr>
      <w:i/>
      <w:iCs/>
      <w:color w:val="008000"/>
    </w:rPr>
  </w:style>
  <w:style w:type="character" w:styleId="Emphasis">
    <w:name w:val="Emphasis"/>
    <w:basedOn w:val="DefaultParagraphFont"/>
    <w:uiPriority w:val="20"/>
    <w:qFormat/>
    <w:rsid w:val="00A11FFA"/>
    <w:rPr>
      <w:i/>
      <w:iCs/>
    </w:rPr>
  </w:style>
  <w:style w:type="character" w:customStyle="1" w:styleId="element-citation">
    <w:name w:val="element-citation"/>
    <w:basedOn w:val="DefaultParagraphFont"/>
    <w:rsid w:val="00EC0EFE"/>
  </w:style>
  <w:style w:type="character" w:customStyle="1" w:styleId="ref-journal">
    <w:name w:val="ref-journal"/>
    <w:basedOn w:val="DefaultParagraphFont"/>
    <w:rsid w:val="00EC0EFE"/>
  </w:style>
  <w:style w:type="character" w:customStyle="1" w:styleId="ref-vol">
    <w:name w:val="ref-vol"/>
    <w:basedOn w:val="DefaultParagraphFont"/>
    <w:rsid w:val="00EC0EFE"/>
  </w:style>
  <w:style w:type="character" w:customStyle="1" w:styleId="nowrap">
    <w:name w:val="nowrap"/>
    <w:basedOn w:val="DefaultParagraphFont"/>
    <w:rsid w:val="00EC0EFE"/>
  </w:style>
  <w:style w:type="paragraph" w:customStyle="1" w:styleId="TableTextFootnote">
    <w:name w:val="TableText Footnote"/>
    <w:rsid w:val="00614131"/>
    <w:pPr>
      <w:tabs>
        <w:tab w:val="left" w:pos="360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US"/>
    </w:rPr>
  </w:style>
  <w:style w:type="character" w:customStyle="1" w:styleId="BodyTextChar">
    <w:name w:val="Body Text Char"/>
    <w:aliases w:val="SOP Char"/>
    <w:basedOn w:val="DefaultParagraphFont"/>
    <w:link w:val="BodyText"/>
    <w:semiHidden/>
    <w:locked/>
    <w:rsid w:val="00404ABB"/>
    <w:rPr>
      <w:rFonts w:ascii="Arial" w:eastAsia="Times New Roman" w:hAnsi="Arial" w:cs="Times New Roman"/>
      <w:sz w:val="24"/>
      <w:szCs w:val="20"/>
    </w:rPr>
  </w:style>
  <w:style w:type="paragraph" w:styleId="BodyText">
    <w:name w:val="Body Text"/>
    <w:aliases w:val="SOP"/>
    <w:basedOn w:val="Normal"/>
    <w:link w:val="BodyTextChar"/>
    <w:semiHidden/>
    <w:unhideWhenUsed/>
    <w:rsid w:val="00404ABB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zh-CN"/>
    </w:rPr>
  </w:style>
  <w:style w:type="character" w:customStyle="1" w:styleId="BodyTextChar1">
    <w:name w:val="Body Text Char1"/>
    <w:basedOn w:val="DefaultParagraphFont"/>
    <w:uiPriority w:val="99"/>
    <w:semiHidden/>
    <w:rsid w:val="00404ABB"/>
    <w:rPr>
      <w:rFonts w:eastAsiaTheme="minorHAnsi"/>
      <w:lang w:eastAsia="en-US"/>
    </w:rPr>
  </w:style>
  <w:style w:type="paragraph" w:styleId="Revision">
    <w:name w:val="Revision"/>
    <w:hidden/>
    <w:uiPriority w:val="99"/>
    <w:semiHidden/>
    <w:rsid w:val="004936E5"/>
    <w:pPr>
      <w:spacing w:after="0" w:line="240" w:lineRule="auto"/>
    </w:pPr>
    <w:rPr>
      <w:rFonts w:eastAsiaTheme="minorHAnsi"/>
      <w:lang w:eastAsia="en-US"/>
    </w:rPr>
  </w:style>
  <w:style w:type="paragraph" w:customStyle="1" w:styleId="EndNoteBibliographyTitle">
    <w:name w:val="EndNote Bibliography Title"/>
    <w:basedOn w:val="Normal"/>
    <w:link w:val="EndNoteBibliographyTitleChar"/>
    <w:rsid w:val="00E9649C"/>
    <w:pPr>
      <w:spacing w:after="0"/>
      <w:jc w:val="center"/>
    </w:pPr>
    <w:rPr>
      <w:rFonts w:ascii="Calibri" w:hAnsi="Calibri" w:cs="Calibri"/>
      <w:noProof/>
      <w:sz w:val="20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E9649C"/>
    <w:rPr>
      <w:rFonts w:ascii="Calibri" w:eastAsiaTheme="minorHAnsi" w:hAnsi="Calibri" w:cs="Calibri"/>
      <w:noProof/>
      <w:sz w:val="20"/>
      <w:lang w:eastAsia="en-US"/>
    </w:rPr>
  </w:style>
  <w:style w:type="paragraph" w:customStyle="1" w:styleId="EndNoteBibliography">
    <w:name w:val="EndNote Bibliography"/>
    <w:basedOn w:val="Normal"/>
    <w:link w:val="EndNoteBibliographyChar"/>
    <w:rsid w:val="00E9649C"/>
    <w:pPr>
      <w:spacing w:line="360" w:lineRule="auto"/>
    </w:pPr>
    <w:rPr>
      <w:rFonts w:ascii="Calibri" w:hAnsi="Calibri" w:cs="Calibri"/>
      <w:noProof/>
      <w:sz w:val="20"/>
    </w:rPr>
  </w:style>
  <w:style w:type="character" w:customStyle="1" w:styleId="EndNoteBibliographyChar">
    <w:name w:val="EndNote Bibliography Char"/>
    <w:basedOn w:val="DefaultParagraphFont"/>
    <w:link w:val="EndNoteBibliography"/>
    <w:rsid w:val="00E9649C"/>
    <w:rPr>
      <w:rFonts w:ascii="Calibri" w:eastAsiaTheme="minorHAnsi" w:hAnsi="Calibri" w:cs="Calibri"/>
      <w:noProof/>
      <w:sz w:val="20"/>
      <w:lang w:eastAsia="en-US"/>
    </w:rPr>
  </w:style>
  <w:style w:type="character" w:customStyle="1" w:styleId="normaltextrun">
    <w:name w:val="normaltextrun"/>
    <w:basedOn w:val="DefaultParagraphFont"/>
    <w:rsid w:val="00AB7A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46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2909">
          <w:marLeft w:val="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7927">
          <w:marLeft w:val="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33276">
          <w:marLeft w:val="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81610">
          <w:marLeft w:val="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77850">
          <w:marLeft w:val="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68785">
          <w:marLeft w:val="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34721">
          <w:marLeft w:val="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95961">
          <w:marLeft w:val="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528848">
          <w:marLeft w:val="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47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3B096D481D9B4CA2B929E775EC5EF1" ma:contentTypeVersion="6" ma:contentTypeDescription="Create a new document." ma:contentTypeScope="" ma:versionID="898c71ecd6378d17a6da3d77e723f05d">
  <xsd:schema xmlns:xsd="http://www.w3.org/2001/XMLSchema" xmlns:xs="http://www.w3.org/2001/XMLSchema" xmlns:p="http://schemas.microsoft.com/office/2006/metadata/properties" xmlns:ns2="fea183f1-1d94-44d8-bc0c-564ecd5d5b86" xmlns:ns3="2a4847ef-d81e-4258-b23e-413db0cdf9f7" targetNamespace="http://schemas.microsoft.com/office/2006/metadata/properties" ma:root="true" ma:fieldsID="818f8edfcb171c4d4e73222b794dfe8e" ns2:_="" ns3:_="">
    <xsd:import namespace="fea183f1-1d94-44d8-bc0c-564ecd5d5b86"/>
    <xsd:import namespace="2a4847ef-d81e-4258-b23e-413db0cdf9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a183f1-1d94-44d8-bc0c-564ecd5d5b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4847ef-d81e-4258-b23e-413db0cdf9f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BAC324-05F6-4090-B8DD-11B73BD9F62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8F66E2D-E013-4611-8E4E-BF8243238B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195585-0905-4CE2-A0C7-EA355354212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98E32E4-9F48-4989-A2A7-A2578D5A5C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a183f1-1d94-44d8-bc0c-564ecd5d5b86"/>
    <ds:schemaRef ds:uri="2a4847ef-d81e-4258-b23e-413db0cdf9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Pfizer Inc</Company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Wan, Katty</dc:creator>
  <cp:keywords/>
  <dc:description/>
  <cp:lastModifiedBy>Sunter, David</cp:lastModifiedBy>
  <cp:revision>2</cp:revision>
  <dcterms:created xsi:type="dcterms:W3CDTF">2023-06-13T09:09:00Z</dcterms:created>
  <dcterms:modified xsi:type="dcterms:W3CDTF">2023-06-13T09:09:00Z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8da22f8-c169-4ff2-bd8c-c9797308d5a4_Enabled">
    <vt:lpwstr>true</vt:lpwstr>
  </property>
  <property fmtid="{D5CDD505-2E9C-101B-9397-08002B2CF9AE}" pid="3" name="MSIP_Label_98da22f8-c169-4ff2-bd8c-c9797308d5a4_SetDate">
    <vt:lpwstr>2022-12-14T14:31:12Z</vt:lpwstr>
  </property>
  <property fmtid="{D5CDD505-2E9C-101B-9397-08002B2CF9AE}" pid="4" name="MSIP_Label_98da22f8-c169-4ff2-bd8c-c9797308d5a4_Method">
    <vt:lpwstr>Privileged</vt:lpwstr>
  </property>
  <property fmtid="{D5CDD505-2E9C-101B-9397-08002B2CF9AE}" pid="5" name="MSIP_Label_98da22f8-c169-4ff2-bd8c-c9797308d5a4_Name">
    <vt:lpwstr>98da22f8-c169-4ff2-bd8c-c9797308d5a4</vt:lpwstr>
  </property>
  <property fmtid="{D5CDD505-2E9C-101B-9397-08002B2CF9AE}" pid="6" name="MSIP_Label_98da22f8-c169-4ff2-bd8c-c9797308d5a4_SiteId">
    <vt:lpwstr>7a916015-20ae-4ad1-9170-eefd915e9272</vt:lpwstr>
  </property>
  <property fmtid="{D5CDD505-2E9C-101B-9397-08002B2CF9AE}" pid="7" name="MSIP_Label_98da22f8-c169-4ff2-bd8c-c9797308d5a4_ActionId">
    <vt:lpwstr>52270eb7-ef15-4c22-9831-66141e84239b</vt:lpwstr>
  </property>
  <property fmtid="{D5CDD505-2E9C-101B-9397-08002B2CF9AE}" pid="8" name="MSIP_Label_98da22f8-c169-4ff2-bd8c-c9797308d5a4_ContentBits">
    <vt:lpwstr>0</vt:lpwstr>
  </property>
  <property fmtid="{D5CDD505-2E9C-101B-9397-08002B2CF9AE}" pid="9" name="ContentTypeId">
    <vt:lpwstr>0x010100073B096D481D9B4CA2B929E775EC5EF1</vt:lpwstr>
  </property>
</Properties>
</file>