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F" w:rsidRPr="00A8139B" w:rsidRDefault="00171A20" w:rsidP="00E06D0F">
      <w:pPr>
        <w:spacing w:line="480" w:lineRule="auto"/>
        <w:rPr>
          <w:rFonts w:ascii="Times New Roman" w:hAnsi="Times New Roman"/>
          <w:b/>
        </w:rPr>
      </w:pPr>
      <w:ins w:id="0" w:author="Rzechorzek, Wojciech" w:date="2023-04-24T11:02:00Z">
        <w:r>
          <w:rPr>
            <w:rFonts w:ascii="Times New Roman" w:hAnsi="Times New Roman"/>
            <w:b/>
          </w:rPr>
          <w:t>Supplementary t</w:t>
        </w:r>
      </w:ins>
      <w:bookmarkStart w:id="1" w:name="_GoBack"/>
      <w:bookmarkEnd w:id="1"/>
      <w:del w:id="2" w:author="Rzechorzek, Wojciech" w:date="2023-04-24T11:02:00Z">
        <w:r w:rsidR="00E06D0F" w:rsidRPr="00A8139B" w:rsidDel="00171A20">
          <w:rPr>
            <w:rFonts w:ascii="Times New Roman" w:hAnsi="Times New Roman"/>
            <w:b/>
          </w:rPr>
          <w:delText>T</w:delText>
        </w:r>
      </w:del>
      <w:r w:rsidR="00E06D0F" w:rsidRPr="00A8139B">
        <w:rPr>
          <w:rFonts w:ascii="Times New Roman" w:hAnsi="Times New Roman"/>
          <w:b/>
        </w:rPr>
        <w:t xml:space="preserve">able </w:t>
      </w:r>
      <w:r w:rsidR="006004B2" w:rsidRPr="00A8139B">
        <w:rPr>
          <w:rFonts w:ascii="Times New Roman" w:hAnsi="Times New Roman"/>
          <w:b/>
        </w:rPr>
        <w:t>1</w:t>
      </w:r>
      <w:r w:rsidR="00E06D0F" w:rsidRPr="00A8139B">
        <w:rPr>
          <w:rFonts w:ascii="Times New Roman" w:hAnsi="Times New Roman"/>
          <w:b/>
        </w:rPr>
        <w:t xml:space="preserve"> Laboratory values.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6"/>
        <w:gridCol w:w="3092"/>
      </w:tblGrid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White blood cells [4.8-10.8 k/mm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3</w:t>
            </w:r>
            <w:r w:rsidRPr="00A8139B">
              <w:rPr>
                <w:rFonts w:ascii="Times New Roman" w:hAnsi="Times New Roman"/>
                <w:sz w:val="22"/>
              </w:rPr>
              <w:t>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5.26 k/mm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3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Neutrophils [40-76%]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76%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Lymphocytes [17-50%]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12%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Monocytes [0-11%]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8%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Eosinophils [0-5%]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0%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Basophils [0-2%]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0%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 xml:space="preserve">Atypical </w:t>
            </w:r>
            <w:proofErr w:type="spellStart"/>
            <w:r w:rsidRPr="00A8139B">
              <w:rPr>
                <w:rFonts w:ascii="Times New Roman" w:hAnsi="Times New Roman"/>
                <w:sz w:val="22"/>
              </w:rPr>
              <w:t>Lympocytes</w:t>
            </w:r>
            <w:proofErr w:type="spellEnd"/>
            <w:r w:rsidRPr="00A8139B">
              <w:rPr>
                <w:rFonts w:ascii="Times New Roman" w:hAnsi="Times New Roman"/>
                <w:sz w:val="22"/>
              </w:rPr>
              <w:t xml:space="preserve"> [0%]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4%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Hemoglobin [12-16 g/dL]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11.6 g/dL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Platelets [160-410 k/mm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3</w:t>
            </w:r>
            <w:r w:rsidRPr="00A8139B">
              <w:rPr>
                <w:rFonts w:ascii="Times New Roman" w:hAnsi="Times New Roman"/>
                <w:sz w:val="22"/>
              </w:rPr>
              <w:t>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31 k/mm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3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Troponin I 1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st</w:t>
            </w:r>
            <w:r w:rsidRPr="00A8139B">
              <w:rPr>
                <w:rFonts w:ascii="Times New Roman" w:hAnsi="Times New Roman"/>
                <w:sz w:val="22"/>
              </w:rPr>
              <w:t xml:space="preserve"> [&lt;0.03 ng/mL]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0.620 ng/mL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Troponin I 2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nd</w:t>
            </w:r>
            <w:r w:rsidRPr="00A8139B">
              <w:rPr>
                <w:rFonts w:ascii="Times New Roman" w:hAnsi="Times New Roman"/>
                <w:sz w:val="22"/>
              </w:rPr>
              <w:t xml:space="preserve"> (peak)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9.03 ng/mL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Troponin I 3</w:t>
            </w:r>
            <w:r w:rsidRPr="00A8139B">
              <w:rPr>
                <w:rFonts w:ascii="Times New Roman" w:hAnsi="Times New Roman"/>
                <w:sz w:val="22"/>
                <w:vertAlign w:val="superscript"/>
              </w:rPr>
              <w:t>rd</w:t>
            </w:r>
            <w:r w:rsidRPr="00A8139B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7.37 ng/mL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 xml:space="preserve">B-type natriuretic peptide [&lt;100 </w:t>
            </w:r>
            <w:proofErr w:type="spellStart"/>
            <w:r w:rsidRPr="00A8139B">
              <w:rPr>
                <w:rFonts w:ascii="Times New Roman" w:hAnsi="Times New Roman"/>
                <w:sz w:val="22"/>
              </w:rPr>
              <w:t>pg</w:t>
            </w:r>
            <w:proofErr w:type="spellEnd"/>
            <w:r w:rsidRPr="00A8139B">
              <w:rPr>
                <w:rFonts w:ascii="Times New Roman" w:hAnsi="Times New Roman"/>
                <w:sz w:val="22"/>
              </w:rPr>
              <w:t>/mL)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 xml:space="preserve">312 </w:t>
            </w:r>
            <w:proofErr w:type="spellStart"/>
            <w:r w:rsidRPr="00A8139B">
              <w:rPr>
                <w:rFonts w:ascii="Times New Roman" w:hAnsi="Times New Roman"/>
                <w:sz w:val="22"/>
              </w:rPr>
              <w:t>pg</w:t>
            </w:r>
            <w:proofErr w:type="spellEnd"/>
            <w:r w:rsidRPr="00A8139B">
              <w:rPr>
                <w:rFonts w:ascii="Times New Roman" w:hAnsi="Times New Roman"/>
                <w:sz w:val="22"/>
              </w:rPr>
              <w:t>/mL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CD4 during hospitalization [425-1575 cells/mm3]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166 cells/mm3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 xml:space="preserve">CD4 prior to hospitalization 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374 cells/mm3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CD4 after discharge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346 cells/mm3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HIV viral load [&lt;20 copies/MI]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&lt; 20 copies/MI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Creatinine [0.57-1.11 mg/dL]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1.07 mg/dL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Aspartate aminotransferase [4-35 U/L]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 xml:space="preserve">59 U/L 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Alanine aminotransferase [6-55 U/L]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59 U/L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lastRenderedPageBreak/>
              <w:t>Alkaline phosphatase [40-150 U/L]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124 U/L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Total bilirubin [0.2-1.3 mg/dL]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4.3 mg/dL</w:t>
            </w:r>
          </w:p>
        </w:tc>
      </w:tr>
      <w:tr w:rsidR="007857E1" w:rsidRPr="00A8139B" w:rsidTr="00B43ACA">
        <w:trPr>
          <w:ins w:id="3" w:author="Wojciech Rzechorzek" w:date="2023-04-05T13:50:00Z"/>
        </w:trPr>
        <w:tc>
          <w:tcPr>
            <w:tcW w:w="3546" w:type="dxa"/>
          </w:tcPr>
          <w:p w:rsidR="007857E1" w:rsidRPr="00A8139B" w:rsidRDefault="007857E1" w:rsidP="00B43ACA">
            <w:pPr>
              <w:spacing w:line="480" w:lineRule="auto"/>
              <w:rPr>
                <w:ins w:id="4" w:author="Wojciech Rzechorzek" w:date="2023-04-05T13:50:00Z"/>
                <w:rFonts w:ascii="Times New Roman" w:hAnsi="Times New Roman"/>
              </w:rPr>
            </w:pPr>
            <w:ins w:id="5" w:author="Wojciech Rzechorzek" w:date="2023-04-05T13:50:00Z">
              <w:r>
                <w:rPr>
                  <w:rFonts w:ascii="Times New Roman" w:hAnsi="Times New Roman"/>
                </w:rPr>
                <w:t>Amylase</w:t>
              </w:r>
            </w:ins>
            <w:ins w:id="6" w:author="Wojciech Rzechorzek" w:date="2023-04-05T13:52:00Z">
              <w:r>
                <w:rPr>
                  <w:rFonts w:ascii="Times New Roman" w:hAnsi="Times New Roman"/>
                </w:rPr>
                <w:t xml:space="preserve"> (30-110 U/L)</w:t>
              </w:r>
            </w:ins>
          </w:p>
        </w:tc>
        <w:tc>
          <w:tcPr>
            <w:tcW w:w="3092" w:type="dxa"/>
          </w:tcPr>
          <w:p w:rsidR="007857E1" w:rsidRPr="00A8139B" w:rsidRDefault="007857E1" w:rsidP="00B43ACA">
            <w:pPr>
              <w:spacing w:line="480" w:lineRule="auto"/>
              <w:rPr>
                <w:ins w:id="7" w:author="Wojciech Rzechorzek" w:date="2023-04-05T13:50:00Z"/>
                <w:rFonts w:ascii="Times New Roman" w:hAnsi="Times New Roman"/>
              </w:rPr>
            </w:pPr>
            <w:ins w:id="8" w:author="Wojciech Rzechorzek" w:date="2023-04-05T13:50:00Z">
              <w:r>
                <w:rPr>
                  <w:rFonts w:ascii="Times New Roman" w:hAnsi="Times New Roman"/>
                </w:rPr>
                <w:t>93 U/L</w:t>
              </w:r>
            </w:ins>
          </w:p>
        </w:tc>
      </w:tr>
      <w:tr w:rsidR="007857E1" w:rsidRPr="00A8139B" w:rsidTr="00B43ACA">
        <w:trPr>
          <w:ins w:id="9" w:author="Wojciech Rzechorzek" w:date="2023-04-05T13:50:00Z"/>
        </w:trPr>
        <w:tc>
          <w:tcPr>
            <w:tcW w:w="3546" w:type="dxa"/>
          </w:tcPr>
          <w:p w:rsidR="007857E1" w:rsidRPr="00A8139B" w:rsidRDefault="007857E1" w:rsidP="00B43ACA">
            <w:pPr>
              <w:spacing w:line="480" w:lineRule="auto"/>
              <w:rPr>
                <w:ins w:id="10" w:author="Wojciech Rzechorzek" w:date="2023-04-05T13:50:00Z"/>
                <w:rFonts w:ascii="Times New Roman" w:hAnsi="Times New Roman"/>
              </w:rPr>
            </w:pPr>
            <w:ins w:id="11" w:author="Wojciech Rzechorzek" w:date="2023-04-05T13:50:00Z">
              <w:r>
                <w:rPr>
                  <w:rFonts w:ascii="Times New Roman" w:hAnsi="Times New Roman"/>
                </w:rPr>
                <w:t>Lipase</w:t>
              </w:r>
            </w:ins>
            <w:ins w:id="12" w:author="Wojciech Rzechorzek" w:date="2023-04-05T14:22:00Z">
              <w:r w:rsidR="00B32D08">
                <w:rPr>
                  <w:rFonts w:ascii="Times New Roman" w:hAnsi="Times New Roman"/>
                </w:rPr>
                <w:t xml:space="preserve"> on day 1</w:t>
              </w:r>
            </w:ins>
            <w:ins w:id="13" w:author="Wojciech Rzechorzek" w:date="2023-04-05T13:52:00Z">
              <w:r>
                <w:rPr>
                  <w:rFonts w:ascii="Times New Roman" w:hAnsi="Times New Roman"/>
                </w:rPr>
                <w:t xml:space="preserve"> (23-300 U/L)</w:t>
              </w:r>
            </w:ins>
          </w:p>
        </w:tc>
        <w:tc>
          <w:tcPr>
            <w:tcW w:w="3092" w:type="dxa"/>
          </w:tcPr>
          <w:p w:rsidR="007857E1" w:rsidRPr="00A8139B" w:rsidRDefault="007857E1" w:rsidP="00B43ACA">
            <w:pPr>
              <w:spacing w:line="480" w:lineRule="auto"/>
              <w:rPr>
                <w:ins w:id="14" w:author="Wojciech Rzechorzek" w:date="2023-04-05T13:50:00Z"/>
                <w:rFonts w:ascii="Times New Roman" w:hAnsi="Times New Roman"/>
              </w:rPr>
            </w:pPr>
            <w:ins w:id="15" w:author="Wojciech Rzechorzek" w:date="2023-04-05T13:52:00Z">
              <w:r>
                <w:rPr>
                  <w:rFonts w:ascii="Times New Roman" w:hAnsi="Times New Roman"/>
                </w:rPr>
                <w:t>333</w:t>
              </w:r>
            </w:ins>
            <w:ins w:id="16" w:author="Wojciech Rzechorzek" w:date="2023-04-05T13:50:00Z">
              <w:r>
                <w:rPr>
                  <w:rFonts w:ascii="Times New Roman" w:hAnsi="Times New Roman"/>
                </w:rPr>
                <w:t xml:space="preserve"> U/L</w:t>
              </w:r>
            </w:ins>
          </w:p>
        </w:tc>
      </w:tr>
      <w:tr w:rsidR="00B32D08" w:rsidRPr="00A8139B" w:rsidTr="00B43ACA">
        <w:trPr>
          <w:ins w:id="17" w:author="Wojciech Rzechorzek" w:date="2023-04-05T14:22:00Z"/>
        </w:trPr>
        <w:tc>
          <w:tcPr>
            <w:tcW w:w="3546" w:type="dxa"/>
          </w:tcPr>
          <w:p w:rsidR="00B32D08" w:rsidRDefault="00B32D08" w:rsidP="00B43ACA">
            <w:pPr>
              <w:spacing w:line="480" w:lineRule="auto"/>
              <w:rPr>
                <w:ins w:id="18" w:author="Wojciech Rzechorzek" w:date="2023-04-05T14:22:00Z"/>
                <w:rFonts w:ascii="Times New Roman" w:hAnsi="Times New Roman"/>
              </w:rPr>
            </w:pPr>
            <w:ins w:id="19" w:author="Wojciech Rzechorzek" w:date="2023-04-05T14:22:00Z">
              <w:r>
                <w:rPr>
                  <w:rFonts w:ascii="Times New Roman" w:hAnsi="Times New Roman"/>
                </w:rPr>
                <w:t>Lipase on day 2 (23-300 U/L)</w:t>
              </w:r>
            </w:ins>
          </w:p>
        </w:tc>
        <w:tc>
          <w:tcPr>
            <w:tcW w:w="3092" w:type="dxa"/>
          </w:tcPr>
          <w:p w:rsidR="00B32D08" w:rsidRDefault="00DA3DE6" w:rsidP="00B43ACA">
            <w:pPr>
              <w:spacing w:line="480" w:lineRule="auto"/>
              <w:rPr>
                <w:ins w:id="20" w:author="Wojciech Rzechorzek" w:date="2023-04-05T14:22:00Z"/>
                <w:rFonts w:ascii="Times New Roman" w:hAnsi="Times New Roman"/>
              </w:rPr>
            </w:pPr>
            <w:ins w:id="21" w:author="Wojciech Rzechorzek" w:date="2023-04-05T14:22:00Z">
              <w:r>
                <w:rPr>
                  <w:rFonts w:ascii="Times New Roman" w:hAnsi="Times New Roman"/>
                </w:rPr>
                <w:t>128</w:t>
              </w:r>
              <w:r w:rsidR="00B32D08">
                <w:rPr>
                  <w:rFonts w:ascii="Times New Roman" w:hAnsi="Times New Roman"/>
                </w:rPr>
                <w:t xml:space="preserve"> U/L</w:t>
              </w:r>
            </w:ins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 xml:space="preserve">Lactic acid [0.5-2 </w:t>
            </w:r>
            <w:proofErr w:type="spellStart"/>
            <w:r w:rsidRPr="00A8139B">
              <w:rPr>
                <w:rFonts w:ascii="Times New Roman" w:hAnsi="Times New Roman"/>
                <w:sz w:val="22"/>
              </w:rPr>
              <w:t>mmol</w:t>
            </w:r>
            <w:proofErr w:type="spellEnd"/>
            <w:r w:rsidRPr="00A8139B">
              <w:rPr>
                <w:rFonts w:ascii="Times New Roman" w:hAnsi="Times New Roman"/>
                <w:sz w:val="22"/>
              </w:rPr>
              <w:t>/L]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1.6 mmol/L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Procalcitonin [0.02-0.09 ng/mL]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2.36 ng/mL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Ferritin [18-370 ug/L]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5062.8 ug/L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C-reactive protein [0-0.5 mg/dL]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39.00 mg/dL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Sedimentation rate [0-20 mm/h]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107 mm/h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Fibrinogen [200-400 mg/dL]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&gt;600 mg/dL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Triglyceride [30-200 mg/dL]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349 mg/dL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proofErr w:type="spellStart"/>
            <w:r w:rsidRPr="00A8139B">
              <w:rPr>
                <w:rFonts w:ascii="Times New Roman" w:hAnsi="Times New Roman"/>
                <w:sz w:val="22"/>
              </w:rPr>
              <w:t>Anaplasma</w:t>
            </w:r>
            <w:proofErr w:type="spellEnd"/>
            <w:r w:rsidRPr="00A8139B">
              <w:rPr>
                <w:rFonts w:ascii="Times New Roman" w:hAnsi="Times New Roman"/>
                <w:sz w:val="22"/>
              </w:rPr>
              <w:t xml:space="preserve"> (HGE, </w:t>
            </w:r>
            <w:proofErr w:type="spellStart"/>
            <w:r w:rsidRPr="00A8139B">
              <w:rPr>
                <w:rFonts w:ascii="Times New Roman" w:hAnsi="Times New Roman"/>
                <w:sz w:val="22"/>
              </w:rPr>
              <w:t>Ehrlichia</w:t>
            </w:r>
            <w:proofErr w:type="spellEnd"/>
            <w:r w:rsidRPr="00A8139B">
              <w:rPr>
                <w:rFonts w:ascii="Times New Roman" w:hAnsi="Times New Roman"/>
                <w:sz w:val="22"/>
              </w:rPr>
              <w:t>) smear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positive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Babesia PCR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negative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Parasite smear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No blood parasites seen on thick/thin smear</w:t>
            </w:r>
          </w:p>
        </w:tc>
      </w:tr>
      <w:tr w:rsidR="00E06D0F" w:rsidRPr="00A8139B" w:rsidTr="00B43ACA">
        <w:tc>
          <w:tcPr>
            <w:tcW w:w="3546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  <w:lang w:val="en"/>
              </w:rPr>
              <w:t>Lyme EIA ( IgG/IgM)</w:t>
            </w:r>
          </w:p>
        </w:tc>
        <w:tc>
          <w:tcPr>
            <w:tcW w:w="3092" w:type="dxa"/>
          </w:tcPr>
          <w:p w:rsidR="00E06D0F" w:rsidRPr="00A8139B" w:rsidRDefault="00E06D0F" w:rsidP="00B43ACA">
            <w:pPr>
              <w:spacing w:line="480" w:lineRule="auto"/>
              <w:rPr>
                <w:rFonts w:ascii="Times New Roman" w:hAnsi="Times New Roman"/>
                <w:sz w:val="22"/>
              </w:rPr>
            </w:pPr>
            <w:r w:rsidRPr="00A8139B">
              <w:rPr>
                <w:rFonts w:ascii="Times New Roman" w:hAnsi="Times New Roman"/>
                <w:sz w:val="22"/>
              </w:rPr>
              <w:t>&lt;0.9 (negative)</w:t>
            </w:r>
          </w:p>
        </w:tc>
      </w:tr>
      <w:tr w:rsidR="00E60BE4" w:rsidRPr="00A8139B" w:rsidTr="00B43ACA">
        <w:trPr>
          <w:ins w:id="22" w:author="Wojciech Rzechorzek" w:date="2023-04-05T14:50:00Z"/>
        </w:trPr>
        <w:tc>
          <w:tcPr>
            <w:tcW w:w="3546" w:type="dxa"/>
          </w:tcPr>
          <w:p w:rsidR="00E60BE4" w:rsidRPr="00A8139B" w:rsidRDefault="00E60BE4" w:rsidP="00B43ACA">
            <w:pPr>
              <w:spacing w:line="480" w:lineRule="auto"/>
              <w:rPr>
                <w:ins w:id="23" w:author="Wojciech Rzechorzek" w:date="2023-04-05T14:50:00Z"/>
                <w:rFonts w:ascii="Times New Roman" w:hAnsi="Times New Roman"/>
                <w:lang w:val="en"/>
              </w:rPr>
            </w:pPr>
            <w:ins w:id="24" w:author="Wojciech Rzechorzek" w:date="2023-04-05T14:50:00Z">
              <w:r>
                <w:rPr>
                  <w:rFonts w:ascii="Times New Roman" w:hAnsi="Times New Roman"/>
                  <w:lang w:val="en"/>
                </w:rPr>
                <w:t>Influenza A</w:t>
              </w:r>
            </w:ins>
          </w:p>
        </w:tc>
        <w:tc>
          <w:tcPr>
            <w:tcW w:w="3092" w:type="dxa"/>
          </w:tcPr>
          <w:p w:rsidR="00E60BE4" w:rsidRPr="00A8139B" w:rsidRDefault="00E60BE4" w:rsidP="00B43ACA">
            <w:pPr>
              <w:spacing w:line="480" w:lineRule="auto"/>
              <w:rPr>
                <w:ins w:id="25" w:author="Wojciech Rzechorzek" w:date="2023-04-05T14:50:00Z"/>
                <w:rFonts w:ascii="Times New Roman" w:hAnsi="Times New Roman"/>
              </w:rPr>
            </w:pPr>
            <w:ins w:id="26" w:author="Wojciech Rzechorzek" w:date="2023-04-05T14:51:00Z">
              <w:r>
                <w:rPr>
                  <w:rFonts w:ascii="Times New Roman" w:hAnsi="Times New Roman"/>
                </w:rPr>
                <w:t>Not detected</w:t>
              </w:r>
            </w:ins>
          </w:p>
        </w:tc>
      </w:tr>
      <w:tr w:rsidR="00E60BE4" w:rsidRPr="00A8139B" w:rsidTr="00B43ACA">
        <w:trPr>
          <w:ins w:id="27" w:author="Wojciech Rzechorzek" w:date="2023-04-05T14:50:00Z"/>
        </w:trPr>
        <w:tc>
          <w:tcPr>
            <w:tcW w:w="3546" w:type="dxa"/>
          </w:tcPr>
          <w:p w:rsidR="00E60BE4" w:rsidRPr="00A8139B" w:rsidRDefault="00E60BE4" w:rsidP="00E60BE4">
            <w:pPr>
              <w:spacing w:line="480" w:lineRule="auto"/>
              <w:rPr>
                <w:ins w:id="28" w:author="Wojciech Rzechorzek" w:date="2023-04-05T14:50:00Z"/>
                <w:rFonts w:ascii="Times New Roman" w:hAnsi="Times New Roman"/>
                <w:lang w:val="en"/>
              </w:rPr>
            </w:pPr>
            <w:ins w:id="29" w:author="Wojciech Rzechorzek" w:date="2023-04-05T14:50:00Z">
              <w:r>
                <w:rPr>
                  <w:rFonts w:ascii="Times New Roman" w:hAnsi="Times New Roman"/>
                  <w:lang w:val="en"/>
                </w:rPr>
                <w:t>Influenza B</w:t>
              </w:r>
            </w:ins>
          </w:p>
        </w:tc>
        <w:tc>
          <w:tcPr>
            <w:tcW w:w="3092" w:type="dxa"/>
          </w:tcPr>
          <w:p w:rsidR="00E60BE4" w:rsidRPr="00A8139B" w:rsidRDefault="00E60BE4" w:rsidP="00E60BE4">
            <w:pPr>
              <w:spacing w:line="480" w:lineRule="auto"/>
              <w:rPr>
                <w:ins w:id="30" w:author="Wojciech Rzechorzek" w:date="2023-04-05T14:50:00Z"/>
                <w:rFonts w:ascii="Times New Roman" w:hAnsi="Times New Roman"/>
              </w:rPr>
            </w:pPr>
            <w:ins w:id="31" w:author="Wojciech Rzechorzek" w:date="2023-04-05T14:51:00Z">
              <w:r>
                <w:rPr>
                  <w:rFonts w:ascii="Times New Roman" w:hAnsi="Times New Roman"/>
                </w:rPr>
                <w:t>Not detected</w:t>
              </w:r>
            </w:ins>
          </w:p>
        </w:tc>
      </w:tr>
      <w:tr w:rsidR="00E60BE4" w:rsidRPr="00A8139B" w:rsidTr="00B43ACA">
        <w:trPr>
          <w:ins w:id="32" w:author="Wojciech Rzechorzek" w:date="2023-04-05T14:50:00Z"/>
        </w:trPr>
        <w:tc>
          <w:tcPr>
            <w:tcW w:w="3546" w:type="dxa"/>
          </w:tcPr>
          <w:p w:rsidR="00E60BE4" w:rsidRPr="00A8139B" w:rsidRDefault="00E60BE4" w:rsidP="00E60BE4">
            <w:pPr>
              <w:spacing w:line="480" w:lineRule="auto"/>
              <w:rPr>
                <w:ins w:id="33" w:author="Wojciech Rzechorzek" w:date="2023-04-05T14:50:00Z"/>
                <w:rFonts w:ascii="Times New Roman" w:hAnsi="Times New Roman"/>
                <w:lang w:val="en"/>
              </w:rPr>
            </w:pPr>
            <w:ins w:id="34" w:author="Wojciech Rzechorzek" w:date="2023-04-05T14:51:00Z">
              <w:r>
                <w:rPr>
                  <w:rFonts w:ascii="Times New Roman" w:hAnsi="Times New Roman"/>
                  <w:lang w:val="en"/>
                </w:rPr>
                <w:t>RSV</w:t>
              </w:r>
            </w:ins>
          </w:p>
        </w:tc>
        <w:tc>
          <w:tcPr>
            <w:tcW w:w="3092" w:type="dxa"/>
          </w:tcPr>
          <w:p w:rsidR="00E60BE4" w:rsidRPr="00A8139B" w:rsidRDefault="00E60BE4" w:rsidP="00E60BE4">
            <w:pPr>
              <w:spacing w:line="480" w:lineRule="auto"/>
              <w:rPr>
                <w:ins w:id="35" w:author="Wojciech Rzechorzek" w:date="2023-04-05T14:50:00Z"/>
                <w:rFonts w:ascii="Times New Roman" w:hAnsi="Times New Roman"/>
              </w:rPr>
            </w:pPr>
            <w:ins w:id="36" w:author="Wojciech Rzechorzek" w:date="2023-04-05T14:51:00Z">
              <w:r>
                <w:rPr>
                  <w:rFonts w:ascii="Times New Roman" w:hAnsi="Times New Roman"/>
                </w:rPr>
                <w:t>Not detected</w:t>
              </w:r>
            </w:ins>
          </w:p>
        </w:tc>
      </w:tr>
      <w:tr w:rsidR="00E60BE4" w:rsidRPr="00A8139B" w:rsidTr="00B43ACA">
        <w:trPr>
          <w:ins w:id="37" w:author="Wojciech Rzechorzek" w:date="2023-04-05T14:51:00Z"/>
        </w:trPr>
        <w:tc>
          <w:tcPr>
            <w:tcW w:w="3546" w:type="dxa"/>
          </w:tcPr>
          <w:p w:rsidR="00E60BE4" w:rsidRDefault="00E60BE4">
            <w:pPr>
              <w:spacing w:line="480" w:lineRule="auto"/>
              <w:rPr>
                <w:ins w:id="38" w:author="Wojciech Rzechorzek" w:date="2023-04-05T14:51:00Z"/>
                <w:rFonts w:ascii="Times New Roman" w:hAnsi="Times New Roman"/>
                <w:lang w:val="en"/>
              </w:rPr>
            </w:pPr>
            <w:ins w:id="39" w:author="Wojciech Rzechorzek" w:date="2023-04-05T14:51:00Z">
              <w:r>
                <w:rPr>
                  <w:rFonts w:ascii="Times New Roman" w:hAnsi="Times New Roman"/>
                  <w:lang w:val="en"/>
                </w:rPr>
                <w:t>SARS-COV-2 RNA RT-PCR</w:t>
              </w:r>
            </w:ins>
          </w:p>
        </w:tc>
        <w:tc>
          <w:tcPr>
            <w:tcW w:w="3092" w:type="dxa"/>
          </w:tcPr>
          <w:p w:rsidR="00E60BE4" w:rsidRDefault="00E60BE4" w:rsidP="00E60BE4">
            <w:pPr>
              <w:spacing w:line="480" w:lineRule="auto"/>
              <w:rPr>
                <w:ins w:id="40" w:author="Wojciech Rzechorzek" w:date="2023-04-05T14:51:00Z"/>
                <w:rFonts w:ascii="Times New Roman" w:hAnsi="Times New Roman"/>
              </w:rPr>
            </w:pPr>
            <w:ins w:id="41" w:author="Wojciech Rzechorzek" w:date="2023-04-05T14:52:00Z">
              <w:r>
                <w:rPr>
                  <w:rFonts w:ascii="Times New Roman" w:hAnsi="Times New Roman"/>
                </w:rPr>
                <w:t>Not detected</w:t>
              </w:r>
            </w:ins>
          </w:p>
        </w:tc>
      </w:tr>
    </w:tbl>
    <w:p w:rsidR="00E06D0F" w:rsidRPr="00A8139B" w:rsidRDefault="00E06D0F" w:rsidP="00E06D0F">
      <w:pPr>
        <w:spacing w:line="240" w:lineRule="auto"/>
        <w:rPr>
          <w:rFonts w:ascii="Times New Roman" w:hAnsi="Times New Roman"/>
        </w:rPr>
      </w:pPr>
    </w:p>
    <w:p w:rsidR="008F0E48" w:rsidRPr="00A8139B" w:rsidRDefault="00171A20">
      <w:pPr>
        <w:rPr>
          <w:rFonts w:ascii="Times New Roman" w:hAnsi="Times New Roman"/>
        </w:rPr>
      </w:pPr>
    </w:p>
    <w:sectPr w:rsidR="008F0E48" w:rsidRPr="00A81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zechorzek, Wojciech">
    <w15:presenceInfo w15:providerId="AD" w15:userId="S-1-5-21-46415174-1821662381-549785860-109680"/>
  </w15:person>
  <w15:person w15:author="Wojciech Rzechorzek">
    <w15:presenceInfo w15:providerId="AD" w15:userId="S-1-5-21-46415174-1821662381-549785860-1096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F"/>
    <w:rsid w:val="00171A20"/>
    <w:rsid w:val="003853C9"/>
    <w:rsid w:val="00575EC1"/>
    <w:rsid w:val="006004B2"/>
    <w:rsid w:val="007857E1"/>
    <w:rsid w:val="00A8139B"/>
    <w:rsid w:val="00B32D08"/>
    <w:rsid w:val="00B5241B"/>
    <w:rsid w:val="00DA3DE6"/>
    <w:rsid w:val="00E06D0F"/>
    <w:rsid w:val="00E6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EA12D"/>
  <w15:chartTrackingRefBased/>
  <w15:docId w15:val="{82239C02-F04E-48D4-AD5C-A2B842DD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D0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6D0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7E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Westchester Medical Center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Rzechorzek, Wojciech</dc:creator>
  <cp:keywords/>
  <dc:description/>
  <cp:lastModifiedBy>Rzechorzek, Wojciech</cp:lastModifiedBy>
  <cp:revision>2</cp:revision>
  <dcterms:created xsi:type="dcterms:W3CDTF">2023-04-24T15:02:00Z</dcterms:created>
  <dcterms:modified xsi:type="dcterms:W3CDTF">2023-04-24T15:02:00Z</dcterms:modified>
</cp:coreProperties>
</file>