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A26F5" w14:textId="77777777" w:rsidR="008E418B" w:rsidRPr="00251555" w:rsidRDefault="008E418B" w:rsidP="008E418B">
      <w:pPr>
        <w:spacing w:line="480" w:lineRule="auto"/>
        <w:contextualSpacing/>
        <w:rPr>
          <w:rFonts w:eastAsia="DengXian Light"/>
          <w:b/>
          <w:color w:val="000000"/>
          <w:sz w:val="20"/>
          <w:szCs w:val="20"/>
        </w:rPr>
      </w:pPr>
      <w:bookmarkStart w:id="0" w:name="_Hlk73628866"/>
      <w:r w:rsidRPr="00251555">
        <w:rPr>
          <w:b/>
          <w:sz w:val="20"/>
          <w:szCs w:val="20"/>
        </w:rPr>
        <w:t>Development and implementation of a novel survey to evaluate the burden and quality of life of caregivers of patients with glioblastoma</w:t>
      </w:r>
      <w:r w:rsidRPr="00251555">
        <w:rPr>
          <w:rFonts w:eastAsia="DengXian Light"/>
          <w:b/>
          <w:color w:val="000000"/>
          <w:sz w:val="20"/>
          <w:szCs w:val="20"/>
        </w:rPr>
        <w:t xml:space="preserve"> </w:t>
      </w:r>
    </w:p>
    <w:bookmarkEnd w:id="0"/>
    <w:p w14:paraId="719CC478" w14:textId="77777777" w:rsidR="008E418B" w:rsidRDefault="008E418B" w:rsidP="003A68A4">
      <w:pPr>
        <w:widowControl w:val="0"/>
        <w:autoSpaceDE w:val="0"/>
        <w:autoSpaceDN w:val="0"/>
        <w:adjustRightInd w:val="0"/>
        <w:jc w:val="both"/>
        <w:rPr>
          <w:b/>
          <w:bCs/>
          <w:color w:val="000000" w:themeColor="text1"/>
          <w:sz w:val="20"/>
          <w:szCs w:val="20"/>
        </w:rPr>
      </w:pPr>
    </w:p>
    <w:p w14:paraId="6C6747D2" w14:textId="6B8B4A37" w:rsidR="003A68A4" w:rsidRPr="00744DF9" w:rsidRDefault="00A52B1B" w:rsidP="003A68A4">
      <w:pPr>
        <w:widowControl w:val="0"/>
        <w:autoSpaceDE w:val="0"/>
        <w:autoSpaceDN w:val="0"/>
        <w:adjustRightInd w:val="0"/>
        <w:jc w:val="both"/>
        <w:rPr>
          <w:b/>
          <w:bCs/>
          <w:color w:val="000000" w:themeColor="text1"/>
          <w:sz w:val="20"/>
          <w:szCs w:val="20"/>
        </w:rPr>
      </w:pPr>
      <w:r>
        <w:rPr>
          <w:b/>
          <w:bCs/>
          <w:color w:val="000000" w:themeColor="text1"/>
          <w:sz w:val="20"/>
          <w:szCs w:val="20"/>
        </w:rPr>
        <w:t>Additional file</w:t>
      </w:r>
      <w:r w:rsidR="003A68A4" w:rsidRPr="00744DF9">
        <w:rPr>
          <w:b/>
          <w:bCs/>
          <w:color w:val="000000" w:themeColor="text1"/>
          <w:sz w:val="20"/>
          <w:szCs w:val="20"/>
        </w:rPr>
        <w:t xml:space="preserve"> </w:t>
      </w:r>
      <w:r w:rsidR="00802658">
        <w:rPr>
          <w:b/>
          <w:bCs/>
          <w:color w:val="000000" w:themeColor="text1"/>
          <w:sz w:val="20"/>
          <w:szCs w:val="20"/>
        </w:rPr>
        <w:t>1</w:t>
      </w:r>
      <w:r w:rsidR="003A68A4" w:rsidRPr="00744DF9">
        <w:rPr>
          <w:b/>
          <w:bCs/>
          <w:color w:val="000000" w:themeColor="text1"/>
          <w:sz w:val="20"/>
          <w:szCs w:val="20"/>
        </w:rPr>
        <w:t>. Final Caregiver Burden Survey</w:t>
      </w:r>
    </w:p>
    <w:p w14:paraId="513B2EBC" w14:textId="77777777" w:rsidR="003A68A4" w:rsidRPr="00744DF9" w:rsidRDefault="003A68A4" w:rsidP="003A68A4">
      <w:pPr>
        <w:rPr>
          <w:sz w:val="20"/>
          <w:szCs w:val="20"/>
        </w:rPr>
      </w:pPr>
    </w:p>
    <w:p w14:paraId="667CCE6B" w14:textId="77777777" w:rsidR="003A68A4" w:rsidRPr="00744DF9" w:rsidRDefault="003A68A4" w:rsidP="003A68A4">
      <w:pPr>
        <w:pStyle w:val="H2"/>
        <w:jc w:val="center"/>
        <w:rPr>
          <w:rFonts w:ascii="Times New Roman" w:hAnsi="Times New Roman" w:cs="Times New Roman"/>
          <w:sz w:val="20"/>
          <w:szCs w:val="20"/>
        </w:rPr>
      </w:pPr>
      <w:r w:rsidRPr="00744DF9">
        <w:rPr>
          <w:rFonts w:ascii="Times New Roman" w:hAnsi="Times New Roman" w:cs="Times New Roman"/>
          <w:sz w:val="20"/>
          <w:szCs w:val="20"/>
        </w:rPr>
        <w:t>GBM CAREGIVER BURDEN SURVEY</w:t>
      </w:r>
    </w:p>
    <w:p w14:paraId="5D07BCD4" w14:textId="77777777" w:rsidR="003A68A4" w:rsidRPr="00744DF9" w:rsidRDefault="003A68A4" w:rsidP="003A68A4">
      <w:pPr>
        <w:rPr>
          <w:sz w:val="20"/>
          <w:szCs w:val="20"/>
        </w:rPr>
      </w:pPr>
    </w:p>
    <w:p w14:paraId="0CE408AE" w14:textId="77777777" w:rsidR="003A68A4" w:rsidRPr="00744DF9" w:rsidRDefault="003A68A4" w:rsidP="003A68A4">
      <w:pPr>
        <w:keepNext/>
        <w:rPr>
          <w:sz w:val="20"/>
          <w:szCs w:val="20"/>
        </w:rPr>
      </w:pPr>
      <w:r w:rsidRPr="00744DF9">
        <w:rPr>
          <w:sz w:val="20"/>
          <w:szCs w:val="20"/>
        </w:rPr>
        <w:t>Site name: Huntsman Cancer Institute</w:t>
      </w:r>
    </w:p>
    <w:p w14:paraId="232DB1C3" w14:textId="77777777" w:rsidR="003A68A4" w:rsidRPr="00744DF9" w:rsidRDefault="003A68A4" w:rsidP="003A68A4">
      <w:pPr>
        <w:rPr>
          <w:sz w:val="20"/>
          <w:szCs w:val="20"/>
        </w:rPr>
      </w:pPr>
    </w:p>
    <w:p w14:paraId="2B09424F" w14:textId="77777777" w:rsidR="003A68A4" w:rsidRPr="00744DF9" w:rsidRDefault="003A68A4" w:rsidP="003A68A4">
      <w:pPr>
        <w:keepNext/>
        <w:rPr>
          <w:sz w:val="20"/>
          <w:szCs w:val="20"/>
        </w:rPr>
      </w:pPr>
      <w:r w:rsidRPr="00744DF9">
        <w:rPr>
          <w:sz w:val="20"/>
          <w:szCs w:val="20"/>
        </w:rPr>
        <w:t>Study ID number of caregiver (to be entered by study coordinator)</w:t>
      </w:r>
    </w:p>
    <w:p w14:paraId="1D419A95" w14:textId="77777777" w:rsidR="003A68A4" w:rsidRPr="00744DF9" w:rsidRDefault="003A68A4" w:rsidP="003A68A4">
      <w:pPr>
        <w:rPr>
          <w:sz w:val="20"/>
          <w:szCs w:val="20"/>
        </w:rPr>
      </w:pPr>
    </w:p>
    <w:p w14:paraId="78D3FD59" w14:textId="77777777" w:rsidR="003A68A4" w:rsidRPr="00744DF9" w:rsidRDefault="003A68A4" w:rsidP="003A68A4">
      <w:pPr>
        <w:keepNext/>
        <w:rPr>
          <w:sz w:val="20"/>
          <w:szCs w:val="20"/>
        </w:rPr>
      </w:pPr>
    </w:p>
    <w:p w14:paraId="77AB3A83" w14:textId="77777777" w:rsidR="003A68A4" w:rsidRPr="00744DF9" w:rsidRDefault="003A68A4" w:rsidP="003A68A4">
      <w:pPr>
        <w:keepNext/>
        <w:rPr>
          <w:i/>
          <w:sz w:val="20"/>
          <w:szCs w:val="20"/>
        </w:rPr>
      </w:pPr>
      <w:r w:rsidRPr="00744DF9">
        <w:rPr>
          <w:i/>
          <w:sz w:val="20"/>
          <w:szCs w:val="20"/>
        </w:rPr>
        <w:t>Caregiver screening questions:</w:t>
      </w:r>
    </w:p>
    <w:p w14:paraId="7EF0A51A" w14:textId="77777777" w:rsidR="003A68A4" w:rsidRPr="00744DF9" w:rsidRDefault="003A68A4" w:rsidP="003A68A4">
      <w:pPr>
        <w:keepNext/>
        <w:rPr>
          <w:sz w:val="20"/>
          <w:szCs w:val="20"/>
        </w:rPr>
      </w:pPr>
    </w:p>
    <w:p w14:paraId="70FADDD7" w14:textId="77777777" w:rsidR="003A68A4" w:rsidRPr="00744DF9" w:rsidRDefault="003A68A4" w:rsidP="003A68A4">
      <w:pPr>
        <w:keepNext/>
        <w:rPr>
          <w:sz w:val="20"/>
          <w:szCs w:val="20"/>
        </w:rPr>
      </w:pPr>
      <w:r w:rsidRPr="00744DF9">
        <w:rPr>
          <w:sz w:val="20"/>
          <w:szCs w:val="20"/>
        </w:rPr>
        <w:t>Have you completed this survey previously?</w:t>
      </w:r>
    </w:p>
    <w:p w14:paraId="631D63A2" w14:textId="77777777" w:rsidR="003A68A4" w:rsidRPr="00744DF9" w:rsidRDefault="003A68A4" w:rsidP="003A68A4">
      <w:pPr>
        <w:pStyle w:val="ListParagraph"/>
        <w:keepNext/>
        <w:numPr>
          <w:ilvl w:val="0"/>
          <w:numId w:val="36"/>
        </w:numPr>
        <w:spacing w:line="276" w:lineRule="auto"/>
        <w:contextualSpacing w:val="0"/>
        <w:rPr>
          <w:sz w:val="20"/>
          <w:szCs w:val="20"/>
        </w:rPr>
      </w:pPr>
      <w:r w:rsidRPr="00744DF9">
        <w:rPr>
          <w:sz w:val="20"/>
          <w:szCs w:val="20"/>
        </w:rPr>
        <w:t xml:space="preserve">Yes  </w:t>
      </w:r>
    </w:p>
    <w:p w14:paraId="798438A8" w14:textId="77777777" w:rsidR="003A68A4" w:rsidRPr="00744DF9" w:rsidRDefault="003A68A4" w:rsidP="003A68A4">
      <w:pPr>
        <w:pStyle w:val="ListParagraph"/>
        <w:keepNext/>
        <w:numPr>
          <w:ilvl w:val="0"/>
          <w:numId w:val="36"/>
        </w:numPr>
        <w:spacing w:line="276" w:lineRule="auto"/>
        <w:contextualSpacing w:val="0"/>
        <w:rPr>
          <w:sz w:val="20"/>
          <w:szCs w:val="20"/>
        </w:rPr>
      </w:pPr>
      <w:r w:rsidRPr="00744DF9">
        <w:rPr>
          <w:sz w:val="20"/>
          <w:szCs w:val="20"/>
        </w:rPr>
        <w:t xml:space="preserve">No  </w:t>
      </w:r>
    </w:p>
    <w:p w14:paraId="607E7A11" w14:textId="77777777" w:rsidR="003A68A4" w:rsidRPr="00744DF9" w:rsidRDefault="003A68A4" w:rsidP="003A68A4">
      <w:pPr>
        <w:rPr>
          <w:sz w:val="20"/>
          <w:szCs w:val="20"/>
        </w:rPr>
      </w:pPr>
    </w:p>
    <w:p w14:paraId="6F1DD3E3" w14:textId="77777777" w:rsidR="003A68A4" w:rsidRPr="00744DF9" w:rsidRDefault="003A68A4" w:rsidP="003A68A4">
      <w:pPr>
        <w:keepNext/>
        <w:rPr>
          <w:sz w:val="20"/>
          <w:szCs w:val="20"/>
        </w:rPr>
      </w:pPr>
      <w:r w:rsidRPr="00744DF9">
        <w:rPr>
          <w:sz w:val="20"/>
          <w:szCs w:val="20"/>
        </w:rPr>
        <w:t>In your opinion, does your loved one have cognitive dysfunction? Examples include trouble remembering things, difficulty communicating, difficulty with word recognition, lack of motivation, poor judgment, etc.</w:t>
      </w:r>
    </w:p>
    <w:p w14:paraId="66569304" w14:textId="77777777" w:rsidR="003A68A4" w:rsidRPr="00744DF9" w:rsidRDefault="003A68A4" w:rsidP="003A68A4">
      <w:pPr>
        <w:pStyle w:val="ListParagraph"/>
        <w:keepNext/>
        <w:numPr>
          <w:ilvl w:val="0"/>
          <w:numId w:val="36"/>
        </w:numPr>
        <w:spacing w:line="276" w:lineRule="auto"/>
        <w:contextualSpacing w:val="0"/>
        <w:rPr>
          <w:sz w:val="20"/>
          <w:szCs w:val="20"/>
        </w:rPr>
      </w:pPr>
      <w:r w:rsidRPr="00744DF9">
        <w:rPr>
          <w:sz w:val="20"/>
          <w:szCs w:val="20"/>
        </w:rPr>
        <w:t xml:space="preserve">Yes </w:t>
      </w:r>
    </w:p>
    <w:p w14:paraId="2252DB7E" w14:textId="77777777" w:rsidR="003A68A4" w:rsidRPr="00744DF9" w:rsidRDefault="003A68A4" w:rsidP="003A68A4">
      <w:pPr>
        <w:pStyle w:val="ListParagraph"/>
        <w:keepNext/>
        <w:numPr>
          <w:ilvl w:val="0"/>
          <w:numId w:val="36"/>
        </w:numPr>
        <w:spacing w:line="276" w:lineRule="auto"/>
        <w:contextualSpacing w:val="0"/>
        <w:rPr>
          <w:sz w:val="20"/>
          <w:szCs w:val="20"/>
        </w:rPr>
      </w:pPr>
      <w:r w:rsidRPr="00744DF9">
        <w:rPr>
          <w:sz w:val="20"/>
          <w:szCs w:val="20"/>
        </w:rPr>
        <w:t xml:space="preserve">No </w:t>
      </w:r>
    </w:p>
    <w:p w14:paraId="5FBB3ED9" w14:textId="77777777" w:rsidR="003A68A4" w:rsidRPr="00744DF9" w:rsidRDefault="003A68A4" w:rsidP="003A68A4">
      <w:pPr>
        <w:keepNext/>
        <w:rPr>
          <w:sz w:val="20"/>
          <w:szCs w:val="20"/>
        </w:rPr>
      </w:pPr>
    </w:p>
    <w:p w14:paraId="2D66EF03" w14:textId="77777777" w:rsidR="003A68A4" w:rsidRPr="00744DF9" w:rsidRDefault="003A68A4" w:rsidP="003A68A4">
      <w:pPr>
        <w:keepNext/>
        <w:rPr>
          <w:b/>
          <w:sz w:val="20"/>
          <w:szCs w:val="20"/>
        </w:rPr>
      </w:pPr>
      <w:r w:rsidRPr="00744DF9">
        <w:rPr>
          <w:sz w:val="20"/>
          <w:szCs w:val="20"/>
        </w:rPr>
        <w:br/>
      </w:r>
    </w:p>
    <w:p w14:paraId="60EC1A4F" w14:textId="77777777" w:rsidR="003A68A4" w:rsidRPr="00744DF9" w:rsidRDefault="003A68A4" w:rsidP="003A68A4">
      <w:pPr>
        <w:rPr>
          <w:sz w:val="20"/>
          <w:szCs w:val="20"/>
        </w:rPr>
      </w:pPr>
      <w:r w:rsidRPr="00744DF9">
        <w:rPr>
          <w:sz w:val="20"/>
          <w:szCs w:val="20"/>
        </w:rPr>
        <w:br w:type="page"/>
      </w:r>
    </w:p>
    <w:p w14:paraId="5CBA28D5" w14:textId="77777777" w:rsidR="003A68A4" w:rsidRPr="00744DF9" w:rsidRDefault="003A68A4" w:rsidP="003A68A4">
      <w:pPr>
        <w:keepNext/>
        <w:rPr>
          <w:sz w:val="20"/>
          <w:szCs w:val="20"/>
        </w:rPr>
      </w:pPr>
      <w:r w:rsidRPr="00744DF9">
        <w:rPr>
          <w:b/>
          <w:sz w:val="20"/>
          <w:szCs w:val="20"/>
        </w:rPr>
        <w:lastRenderedPageBreak/>
        <w:t>CHARACTERIZING THE NON-MEDICAL RESOURCE UTILIZATION OF CAREGIVERS OF INDIVIDUALS WITH GLIOBLASTOMA MULTIFORME</w:t>
      </w:r>
      <w:r w:rsidRPr="00744DF9">
        <w:rPr>
          <w:sz w:val="20"/>
          <w:szCs w:val="20"/>
        </w:rPr>
        <w:br/>
        <w:t xml:space="preserve">  </w:t>
      </w:r>
      <w:r w:rsidRPr="00744DF9">
        <w:rPr>
          <w:sz w:val="20"/>
          <w:szCs w:val="20"/>
        </w:rPr>
        <w:br/>
        <w:t xml:space="preserve">The purpose of this research study is to understand how caregivers are affected by their experience of providing care to an adult individual living with glioblastoma multiforme (GBM). This study seeks to examine the caregivers’ </w:t>
      </w:r>
      <w:r w:rsidRPr="00744DF9">
        <w:rPr>
          <w:sz w:val="20"/>
          <w:szCs w:val="20"/>
          <w:u w:val="single"/>
        </w:rPr>
        <w:t>quality of life</w:t>
      </w:r>
      <w:r w:rsidRPr="00744DF9">
        <w:rPr>
          <w:sz w:val="20"/>
          <w:szCs w:val="20"/>
        </w:rPr>
        <w:t xml:space="preserve"> and </w:t>
      </w:r>
      <w:r w:rsidRPr="00744DF9">
        <w:rPr>
          <w:sz w:val="20"/>
          <w:szCs w:val="20"/>
          <w:u w:val="single"/>
        </w:rPr>
        <w:t>burden of care</w:t>
      </w:r>
      <w:r w:rsidRPr="00744DF9">
        <w:rPr>
          <w:sz w:val="20"/>
          <w:szCs w:val="20"/>
        </w:rPr>
        <w:t>. This information can provide valuable insight into understanding the impact of caregiving specifically in GBM, which has not been studied to date. I would like to ask you to complete the following questionnaire. You will receive a $10 gift card upon completion of the survey.</w:t>
      </w:r>
      <w:r w:rsidRPr="00744DF9">
        <w:rPr>
          <w:sz w:val="20"/>
          <w:szCs w:val="20"/>
        </w:rPr>
        <w:br/>
        <w:t xml:space="preserve"> </w:t>
      </w:r>
      <w:r w:rsidRPr="00744DF9">
        <w:rPr>
          <w:sz w:val="20"/>
          <w:szCs w:val="20"/>
        </w:rPr>
        <w:br/>
        <w:t>The questionnaire will be anonymous. We will not be able to link it to your name or any other personal information once it is received by our researchers. Your name and address used for contact will be stored safely at the office of the Pharmacotherapy Outcomes Research Center (PORC) of the University of Utah on password protected computers behind a firewall. After sending out the questionnaires, personal information will be permanently deleted. The questionnaire answers will only be viewed by researchers involved in this project and NOT distributed to a third party.</w:t>
      </w:r>
      <w:r w:rsidRPr="00744DF9">
        <w:rPr>
          <w:sz w:val="20"/>
          <w:szCs w:val="20"/>
        </w:rPr>
        <w:br/>
        <w:t xml:space="preserve">  </w:t>
      </w:r>
      <w:r w:rsidRPr="00744DF9">
        <w:rPr>
          <w:sz w:val="20"/>
          <w:szCs w:val="20"/>
        </w:rPr>
        <w:br/>
        <w:t>However, if you disclose information that gives study staff a reason to believe that a disabled or elderly adult has been subjected to abuse or neglect, study staff will report that information to Adult Protective Services, or the nearest law enforcement agency to the extent required by law.</w:t>
      </w:r>
      <w:r w:rsidRPr="00744DF9">
        <w:rPr>
          <w:sz w:val="20"/>
          <w:szCs w:val="20"/>
        </w:rPr>
        <w:br/>
        <w:t xml:space="preserve">  </w:t>
      </w:r>
      <w:r w:rsidRPr="00744DF9">
        <w:rPr>
          <w:sz w:val="20"/>
          <w:szCs w:val="20"/>
        </w:rPr>
        <w:br/>
        <w:t>There are some cases in which a researcher is obligated to report issues, such as serious threats to public health or safety. For example, if you indicate that you, your loved one with GBM, or someone else is at imminent risk of harm (for example suicide or serious threats toward the wellbeing of others) we will need to contact the appropriate authorities in order to protect you, your loved one with GBM, or the public. Please let the researchers know if you would like information about resources for help.</w:t>
      </w:r>
      <w:r w:rsidRPr="00744DF9">
        <w:rPr>
          <w:sz w:val="20"/>
          <w:szCs w:val="20"/>
        </w:rPr>
        <w:br/>
        <w:t xml:space="preserve">  </w:t>
      </w:r>
      <w:r w:rsidRPr="00744DF9">
        <w:rPr>
          <w:sz w:val="20"/>
          <w:szCs w:val="20"/>
        </w:rPr>
        <w:br/>
        <w:t>It should take about 20-30 minutes to complete the questionnaire. Participation in this study is voluntary. You can choose not to take part. You can choose not to finish the questionnaire or omit any question you prefer not to answer without penalty or loss of benefits. Your decision to participate or not participate in the study does not affect the care that you or your family members receive at the University of Utah Health Systems.</w:t>
      </w:r>
      <w:r w:rsidRPr="00744DF9">
        <w:rPr>
          <w:sz w:val="20"/>
          <w:szCs w:val="20"/>
        </w:rPr>
        <w:br/>
        <w:t xml:space="preserve">  </w:t>
      </w:r>
      <w:r w:rsidRPr="00744DF9">
        <w:rPr>
          <w:sz w:val="20"/>
          <w:szCs w:val="20"/>
        </w:rPr>
        <w:br/>
        <w:t>In addition, we will create a cohort of patients diagnosed with GBM. The clinical and treatment characteristics of these patients will also be obtained without identifying information and in aggregated form. </w:t>
      </w:r>
      <w:r w:rsidRPr="00744DF9">
        <w:rPr>
          <w:sz w:val="20"/>
          <w:szCs w:val="20"/>
        </w:rPr>
        <w:br/>
        <w:t xml:space="preserve">  </w:t>
      </w:r>
      <w:r w:rsidRPr="00744DF9">
        <w:rPr>
          <w:sz w:val="20"/>
          <w:szCs w:val="20"/>
        </w:rPr>
        <w:br/>
        <w:t xml:space="preserve">If you have any questions complaints or if you feel you have been harmed by this research, please contact Dr. Diana Brixner at 801-581-3182. Dr. Brixner is the Principal Investigator of this study, and affiliated with PORC. Contact the University of Utah Institutional Review Board (IRB) if you have questions regarding your rights as a research participant. Also, contact the IRB if you have questions, complaints or concerns which you do not feel you can discuss with any study investigator. The University of Utah IRB may be reached by phone at (801) 581-3655 or by e-mail at </w:t>
      </w:r>
      <w:hyperlink r:id="rId8">
        <w:r w:rsidRPr="00744DF9">
          <w:rPr>
            <w:color w:val="007AC0"/>
            <w:sz w:val="20"/>
            <w:szCs w:val="20"/>
            <w:u w:val="single"/>
          </w:rPr>
          <w:t>irb@hsc.utah.edu</w:t>
        </w:r>
      </w:hyperlink>
      <w:r w:rsidRPr="00744DF9">
        <w:rPr>
          <w:sz w:val="20"/>
          <w:szCs w:val="20"/>
        </w:rPr>
        <w:t>. </w:t>
      </w:r>
      <w:r w:rsidRPr="00744DF9">
        <w:rPr>
          <w:sz w:val="20"/>
          <w:szCs w:val="20"/>
        </w:rPr>
        <w:br/>
        <w:t xml:space="preserve">  </w:t>
      </w:r>
      <w:r w:rsidRPr="00744DF9">
        <w:rPr>
          <w:sz w:val="20"/>
          <w:szCs w:val="20"/>
        </w:rPr>
        <w:br/>
      </w:r>
      <w:r w:rsidRPr="00744DF9">
        <w:rPr>
          <w:b/>
          <w:sz w:val="20"/>
          <w:szCs w:val="20"/>
        </w:rPr>
        <w:t>By returning this questionnaire, you are giving your consent to participate</w:t>
      </w:r>
      <w:r w:rsidRPr="00744DF9">
        <w:rPr>
          <w:sz w:val="20"/>
          <w:szCs w:val="20"/>
        </w:rPr>
        <w:t>. I appreciate your participation in this research and the time and effort you put into answering the questionnaire.</w:t>
      </w:r>
      <w:r w:rsidRPr="00744DF9">
        <w:rPr>
          <w:sz w:val="20"/>
          <w:szCs w:val="20"/>
        </w:rPr>
        <w:br/>
        <w:t xml:space="preserve">  </w:t>
      </w:r>
      <w:r w:rsidRPr="00744DF9">
        <w:rPr>
          <w:sz w:val="20"/>
          <w:szCs w:val="20"/>
        </w:rPr>
        <w:br/>
        <w:t>Sincerely,</w:t>
      </w:r>
      <w:r w:rsidRPr="00744DF9">
        <w:rPr>
          <w:sz w:val="20"/>
          <w:szCs w:val="20"/>
        </w:rPr>
        <w:br/>
        <w:t xml:space="preserve">  </w:t>
      </w:r>
      <w:r w:rsidRPr="00744DF9">
        <w:rPr>
          <w:sz w:val="20"/>
          <w:szCs w:val="20"/>
        </w:rPr>
        <w:br/>
        <w:t xml:space="preserve">  </w:t>
      </w:r>
      <w:r w:rsidRPr="00744DF9">
        <w:rPr>
          <w:sz w:val="20"/>
          <w:szCs w:val="20"/>
        </w:rPr>
        <w:br/>
        <w:t xml:space="preserve"> Dr. Diana Brixner</w:t>
      </w:r>
    </w:p>
    <w:p w14:paraId="6CBD4EF0" w14:textId="77777777" w:rsidR="003A68A4" w:rsidRPr="00744DF9" w:rsidRDefault="003A68A4" w:rsidP="003A68A4">
      <w:pPr>
        <w:rPr>
          <w:sz w:val="20"/>
          <w:szCs w:val="20"/>
        </w:rPr>
      </w:pPr>
    </w:p>
    <w:p w14:paraId="358A4C0B" w14:textId="77777777" w:rsidR="003A68A4" w:rsidRPr="00744DF9" w:rsidRDefault="003A68A4" w:rsidP="003A68A4">
      <w:pPr>
        <w:rPr>
          <w:sz w:val="20"/>
          <w:szCs w:val="20"/>
        </w:rPr>
      </w:pPr>
      <w:r w:rsidRPr="00744DF9">
        <w:rPr>
          <w:sz w:val="20"/>
          <w:szCs w:val="20"/>
        </w:rPr>
        <w:br w:type="page"/>
      </w:r>
    </w:p>
    <w:p w14:paraId="15940968" w14:textId="77777777" w:rsidR="003A68A4" w:rsidRPr="00744DF9" w:rsidRDefault="003A68A4" w:rsidP="003A68A4">
      <w:pPr>
        <w:keepNext/>
        <w:contextualSpacing/>
        <w:rPr>
          <w:b/>
          <w:sz w:val="20"/>
          <w:szCs w:val="20"/>
        </w:rPr>
      </w:pPr>
      <w:r w:rsidRPr="00744DF9">
        <w:rPr>
          <w:b/>
          <w:sz w:val="20"/>
          <w:szCs w:val="20"/>
        </w:rPr>
        <w:lastRenderedPageBreak/>
        <w:t>Section 1</w:t>
      </w:r>
    </w:p>
    <w:p w14:paraId="6B39923A" w14:textId="77777777" w:rsidR="003A68A4" w:rsidRPr="00744DF9" w:rsidRDefault="003A68A4" w:rsidP="003A68A4">
      <w:pPr>
        <w:keepNext/>
        <w:contextualSpacing/>
        <w:rPr>
          <w:sz w:val="20"/>
          <w:szCs w:val="20"/>
        </w:rPr>
      </w:pPr>
      <w:r w:rsidRPr="00744DF9">
        <w:rPr>
          <w:b/>
          <w:sz w:val="20"/>
          <w:szCs w:val="20"/>
        </w:rPr>
        <w:t>Demographics of caregiver</w:t>
      </w:r>
      <w:r w:rsidRPr="00744DF9">
        <w:rPr>
          <w:sz w:val="20"/>
          <w:szCs w:val="20"/>
        </w:rPr>
        <w:t xml:space="preserve">  </w:t>
      </w:r>
    </w:p>
    <w:p w14:paraId="1AABA4CC" w14:textId="77777777" w:rsidR="003A68A4" w:rsidRPr="00744DF9" w:rsidRDefault="003A68A4" w:rsidP="003A68A4">
      <w:pPr>
        <w:contextualSpacing/>
        <w:rPr>
          <w:sz w:val="20"/>
          <w:szCs w:val="20"/>
        </w:rPr>
      </w:pPr>
    </w:p>
    <w:p w14:paraId="45DDE4F9" w14:textId="77777777" w:rsidR="003A68A4" w:rsidRPr="00744DF9" w:rsidRDefault="003A68A4" w:rsidP="003A68A4">
      <w:pPr>
        <w:keepNext/>
        <w:contextualSpacing/>
        <w:rPr>
          <w:sz w:val="20"/>
          <w:szCs w:val="20"/>
        </w:rPr>
      </w:pPr>
      <w:r w:rsidRPr="00744DF9">
        <w:rPr>
          <w:sz w:val="20"/>
          <w:szCs w:val="20"/>
        </w:rPr>
        <w:t>Q1.1 How old are you now?  (years)</w:t>
      </w:r>
    </w:p>
    <w:p w14:paraId="6CA60D81" w14:textId="77777777" w:rsidR="003A68A4" w:rsidRPr="00744DF9" w:rsidRDefault="003A68A4" w:rsidP="003A68A4">
      <w:pPr>
        <w:contextualSpacing/>
        <w:rPr>
          <w:sz w:val="20"/>
          <w:szCs w:val="20"/>
        </w:rPr>
      </w:pPr>
    </w:p>
    <w:p w14:paraId="39610107" w14:textId="77777777" w:rsidR="003A68A4" w:rsidRPr="00744DF9" w:rsidRDefault="003A68A4" w:rsidP="003A68A4">
      <w:pPr>
        <w:keepNext/>
        <w:contextualSpacing/>
        <w:rPr>
          <w:sz w:val="20"/>
          <w:szCs w:val="20"/>
        </w:rPr>
      </w:pPr>
      <w:r w:rsidRPr="00744DF9">
        <w:rPr>
          <w:sz w:val="20"/>
          <w:szCs w:val="20"/>
        </w:rPr>
        <w:t>Q1.2 What year was your loved one diagnosed with GBM?  (years)</w:t>
      </w:r>
    </w:p>
    <w:p w14:paraId="59714A6D" w14:textId="77777777" w:rsidR="003A68A4" w:rsidRPr="00744DF9" w:rsidRDefault="003A68A4" w:rsidP="003A68A4">
      <w:pPr>
        <w:contextualSpacing/>
        <w:rPr>
          <w:sz w:val="20"/>
          <w:szCs w:val="20"/>
        </w:rPr>
      </w:pPr>
    </w:p>
    <w:p w14:paraId="6A410C1D" w14:textId="77777777" w:rsidR="003A68A4" w:rsidRPr="00744DF9" w:rsidRDefault="003A68A4" w:rsidP="003A68A4">
      <w:pPr>
        <w:keepNext/>
        <w:contextualSpacing/>
        <w:rPr>
          <w:sz w:val="20"/>
          <w:szCs w:val="20"/>
        </w:rPr>
      </w:pPr>
      <w:r w:rsidRPr="00744DF9">
        <w:rPr>
          <w:sz w:val="20"/>
          <w:szCs w:val="20"/>
        </w:rPr>
        <w:t>Q1.3 Gender</w:t>
      </w:r>
    </w:p>
    <w:p w14:paraId="5C7AB08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Male  </w:t>
      </w:r>
    </w:p>
    <w:p w14:paraId="69D38F9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Female </w:t>
      </w:r>
    </w:p>
    <w:p w14:paraId="7437D46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Prefer to self-describe  </w:t>
      </w:r>
    </w:p>
    <w:p w14:paraId="1CDBDFF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Prefer not to say  </w:t>
      </w:r>
    </w:p>
    <w:p w14:paraId="3A2ACB56" w14:textId="77777777" w:rsidR="003A68A4" w:rsidRPr="00744DF9" w:rsidRDefault="003A68A4" w:rsidP="003A68A4">
      <w:pPr>
        <w:contextualSpacing/>
        <w:rPr>
          <w:sz w:val="20"/>
          <w:szCs w:val="20"/>
        </w:rPr>
      </w:pPr>
    </w:p>
    <w:p w14:paraId="16C77138" w14:textId="77777777" w:rsidR="003A68A4" w:rsidRPr="00744DF9" w:rsidRDefault="003A68A4" w:rsidP="003A68A4">
      <w:pPr>
        <w:keepNext/>
        <w:contextualSpacing/>
        <w:rPr>
          <w:sz w:val="20"/>
          <w:szCs w:val="20"/>
        </w:rPr>
      </w:pPr>
      <w:r w:rsidRPr="00744DF9">
        <w:rPr>
          <w:sz w:val="20"/>
          <w:szCs w:val="20"/>
        </w:rPr>
        <w:t>Q1.4 Ethnicity</w:t>
      </w:r>
    </w:p>
    <w:p w14:paraId="7C4F360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White/Caucasian  </w:t>
      </w:r>
    </w:p>
    <w:p w14:paraId="05D9803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Hispanic or Latino  </w:t>
      </w:r>
    </w:p>
    <w:p w14:paraId="0418A29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Black or African American  </w:t>
      </w:r>
    </w:p>
    <w:p w14:paraId="4023125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Asian / Pacific Islander  </w:t>
      </w:r>
    </w:p>
    <w:p w14:paraId="1C835B0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Native American or American Indian  </w:t>
      </w:r>
    </w:p>
    <w:p w14:paraId="76475FE6"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2B36E448" w14:textId="77777777" w:rsidR="003A68A4" w:rsidRPr="00744DF9" w:rsidRDefault="003A68A4" w:rsidP="003A68A4">
      <w:pPr>
        <w:contextualSpacing/>
        <w:rPr>
          <w:sz w:val="20"/>
          <w:szCs w:val="20"/>
        </w:rPr>
      </w:pPr>
    </w:p>
    <w:p w14:paraId="73E05D05" w14:textId="77777777" w:rsidR="003A68A4" w:rsidRPr="00744DF9" w:rsidRDefault="003A68A4" w:rsidP="003A68A4">
      <w:pPr>
        <w:contextualSpacing/>
        <w:rPr>
          <w:sz w:val="20"/>
          <w:szCs w:val="20"/>
        </w:rPr>
      </w:pPr>
    </w:p>
    <w:p w14:paraId="015D71DF" w14:textId="77777777" w:rsidR="003A68A4" w:rsidRPr="00744DF9" w:rsidRDefault="003A68A4" w:rsidP="003A68A4">
      <w:pPr>
        <w:keepNext/>
        <w:contextualSpacing/>
        <w:rPr>
          <w:sz w:val="20"/>
          <w:szCs w:val="20"/>
        </w:rPr>
      </w:pPr>
      <w:r w:rsidRPr="00744DF9">
        <w:rPr>
          <w:sz w:val="20"/>
          <w:szCs w:val="20"/>
        </w:rPr>
        <w:t>Q1.5 What is the highest level of education you have completed?</w:t>
      </w:r>
    </w:p>
    <w:p w14:paraId="78E61E9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High school  </w:t>
      </w:r>
    </w:p>
    <w:p w14:paraId="2F30C25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College or University  </w:t>
      </w:r>
    </w:p>
    <w:p w14:paraId="7C9BE15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Graduate School  </w:t>
      </w:r>
    </w:p>
    <w:p w14:paraId="03218641"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38281A98" w14:textId="77777777" w:rsidR="003A68A4" w:rsidRPr="00744DF9" w:rsidRDefault="003A68A4" w:rsidP="003A68A4">
      <w:pPr>
        <w:contextualSpacing/>
        <w:rPr>
          <w:sz w:val="20"/>
          <w:szCs w:val="20"/>
        </w:rPr>
      </w:pPr>
    </w:p>
    <w:p w14:paraId="75910EC9" w14:textId="77777777" w:rsidR="003A68A4" w:rsidRPr="00744DF9" w:rsidRDefault="003A68A4" w:rsidP="003A68A4">
      <w:pPr>
        <w:keepNext/>
        <w:contextualSpacing/>
        <w:rPr>
          <w:sz w:val="20"/>
          <w:szCs w:val="20"/>
        </w:rPr>
      </w:pPr>
      <w:r w:rsidRPr="00744DF9">
        <w:rPr>
          <w:sz w:val="20"/>
          <w:szCs w:val="20"/>
        </w:rPr>
        <w:lastRenderedPageBreak/>
        <w:t>Q1.6 What is your total household income per year?</w:t>
      </w:r>
    </w:p>
    <w:p w14:paraId="58F1367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Less than $30,000  </w:t>
      </w:r>
    </w:p>
    <w:p w14:paraId="38C47B2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$30,000 to $69,999  </w:t>
      </w:r>
    </w:p>
    <w:p w14:paraId="64B673C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$70,000 to $99,999  </w:t>
      </w:r>
    </w:p>
    <w:p w14:paraId="4684212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More than $100,000  </w:t>
      </w:r>
    </w:p>
    <w:p w14:paraId="55F8FE8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I do not want to answer  </w:t>
      </w:r>
    </w:p>
    <w:p w14:paraId="4C48882F" w14:textId="77777777" w:rsidR="003A68A4" w:rsidRPr="00744DF9" w:rsidRDefault="003A68A4" w:rsidP="003A68A4">
      <w:pPr>
        <w:contextualSpacing/>
        <w:rPr>
          <w:sz w:val="20"/>
          <w:szCs w:val="20"/>
        </w:rPr>
      </w:pPr>
    </w:p>
    <w:p w14:paraId="159D4D71" w14:textId="77777777" w:rsidR="003A68A4" w:rsidRPr="00744DF9" w:rsidRDefault="003A68A4" w:rsidP="003A68A4">
      <w:pPr>
        <w:keepNext/>
        <w:contextualSpacing/>
        <w:rPr>
          <w:sz w:val="20"/>
          <w:szCs w:val="20"/>
        </w:rPr>
      </w:pPr>
      <w:r w:rsidRPr="00744DF9">
        <w:rPr>
          <w:sz w:val="20"/>
          <w:szCs w:val="20"/>
        </w:rPr>
        <w:t>Q1.7 Do you have other people help you provide care for your loved one with GBM? Mark all that apply.</w:t>
      </w:r>
    </w:p>
    <w:p w14:paraId="4EB09DC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Yes, paid help </w:t>
      </w:r>
    </w:p>
    <w:p w14:paraId="68A197D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Yes, family and/or friends  </w:t>
      </w:r>
    </w:p>
    <w:p w14:paraId="1A4ABD9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Yes, neighbors </w:t>
      </w:r>
    </w:p>
    <w:p w14:paraId="4058235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Yes, work colleagues </w:t>
      </w:r>
    </w:p>
    <w:p w14:paraId="104FD5F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Yes, community service </w:t>
      </w:r>
    </w:p>
    <w:p w14:paraId="61D0EC2D"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w:t>
      </w:r>
    </w:p>
    <w:p w14:paraId="27016D11" w14:textId="77777777" w:rsidR="003A68A4" w:rsidRPr="00744DF9" w:rsidRDefault="003A68A4" w:rsidP="003A68A4">
      <w:pPr>
        <w:contextualSpacing/>
        <w:rPr>
          <w:sz w:val="20"/>
          <w:szCs w:val="20"/>
        </w:rPr>
      </w:pPr>
    </w:p>
    <w:p w14:paraId="7CC1DC2B" w14:textId="77777777" w:rsidR="003A68A4" w:rsidRPr="00744DF9" w:rsidRDefault="003A68A4" w:rsidP="003A68A4">
      <w:pPr>
        <w:keepNext/>
        <w:contextualSpacing/>
        <w:rPr>
          <w:sz w:val="20"/>
          <w:szCs w:val="20"/>
        </w:rPr>
      </w:pPr>
      <w:r w:rsidRPr="00744DF9">
        <w:rPr>
          <w:sz w:val="20"/>
          <w:szCs w:val="20"/>
        </w:rPr>
        <w:t>Q1.8 At the time your loved one was diagnosed, were you working?</w:t>
      </w:r>
    </w:p>
    <w:p w14:paraId="34286A4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0D8163E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37E38843"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2EEF544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2E80C46B" w14:textId="77777777" w:rsidR="003A68A4" w:rsidRPr="00744DF9" w:rsidRDefault="003A68A4" w:rsidP="003A68A4">
      <w:pPr>
        <w:contextualSpacing/>
        <w:rPr>
          <w:sz w:val="20"/>
          <w:szCs w:val="20"/>
        </w:rPr>
      </w:pPr>
    </w:p>
    <w:p w14:paraId="1CFBFF2F" w14:textId="77777777" w:rsidR="003A68A4" w:rsidRPr="00744DF9" w:rsidRDefault="003A68A4" w:rsidP="003A68A4">
      <w:pPr>
        <w:keepNext/>
        <w:contextualSpacing/>
        <w:rPr>
          <w:sz w:val="20"/>
          <w:szCs w:val="20"/>
        </w:rPr>
      </w:pPr>
      <w:r w:rsidRPr="00744DF9">
        <w:rPr>
          <w:sz w:val="20"/>
          <w:szCs w:val="20"/>
        </w:rPr>
        <w:lastRenderedPageBreak/>
        <w:t>Q1.9 If you were working, were you working full-time or part-time?</w:t>
      </w:r>
    </w:p>
    <w:p w14:paraId="0A797E6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Full-time  </w:t>
      </w:r>
    </w:p>
    <w:p w14:paraId="71F2DE1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Part-time  </w:t>
      </w:r>
    </w:p>
    <w:p w14:paraId="0D3F7D7D" w14:textId="77777777" w:rsidR="003A68A4" w:rsidRPr="00744DF9" w:rsidRDefault="003A68A4" w:rsidP="003A68A4">
      <w:pPr>
        <w:pStyle w:val="ListParagraph"/>
        <w:keepNext/>
        <w:ind w:left="360"/>
        <w:rPr>
          <w:sz w:val="20"/>
          <w:szCs w:val="20"/>
        </w:rPr>
      </w:pPr>
    </w:p>
    <w:p w14:paraId="57BDE991" w14:textId="77777777" w:rsidR="003A68A4" w:rsidRPr="00744DF9" w:rsidRDefault="003A68A4" w:rsidP="003A68A4">
      <w:pPr>
        <w:pStyle w:val="ListParagraph"/>
        <w:keepNext/>
        <w:ind w:left="360"/>
        <w:rPr>
          <w:sz w:val="20"/>
          <w:szCs w:val="20"/>
        </w:rPr>
      </w:pPr>
    </w:p>
    <w:p w14:paraId="2BB6529E" w14:textId="77777777" w:rsidR="003A68A4" w:rsidRPr="00744DF9" w:rsidRDefault="003A68A4" w:rsidP="003A68A4">
      <w:pPr>
        <w:keepNext/>
        <w:contextualSpacing/>
        <w:rPr>
          <w:sz w:val="20"/>
          <w:szCs w:val="20"/>
        </w:rPr>
      </w:pPr>
      <w:r w:rsidRPr="00744DF9">
        <w:rPr>
          <w:sz w:val="20"/>
          <w:szCs w:val="20"/>
        </w:rPr>
        <w:t>Q1.10 If you were not working, what was the reason?</w:t>
      </w:r>
    </w:p>
    <w:p w14:paraId="0C8C434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Because of disability  </w:t>
      </w:r>
    </w:p>
    <w:p w14:paraId="7BFEBAE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Because of caregiving </w:t>
      </w:r>
    </w:p>
    <w:p w14:paraId="76546F1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Because retired </w:t>
      </w:r>
    </w:p>
    <w:p w14:paraId="20373427" w14:textId="77777777" w:rsidR="003A68A4" w:rsidRPr="00744DF9" w:rsidRDefault="003A68A4" w:rsidP="003A68A4">
      <w:pPr>
        <w:contextualSpacing/>
        <w:rPr>
          <w:sz w:val="20"/>
          <w:szCs w:val="20"/>
        </w:rPr>
      </w:pPr>
    </w:p>
    <w:p w14:paraId="00D891D1" w14:textId="77777777" w:rsidR="003A68A4" w:rsidRPr="00744DF9" w:rsidRDefault="003A68A4" w:rsidP="003A68A4">
      <w:pPr>
        <w:contextualSpacing/>
        <w:rPr>
          <w:sz w:val="20"/>
          <w:szCs w:val="20"/>
        </w:rPr>
      </w:pPr>
    </w:p>
    <w:p w14:paraId="0F5EA3A5" w14:textId="77777777" w:rsidR="003A68A4" w:rsidRPr="00744DF9" w:rsidRDefault="003A68A4" w:rsidP="003A68A4">
      <w:pPr>
        <w:keepNext/>
        <w:contextualSpacing/>
        <w:rPr>
          <w:sz w:val="20"/>
          <w:szCs w:val="20"/>
        </w:rPr>
      </w:pPr>
      <w:r w:rsidRPr="00744DF9">
        <w:rPr>
          <w:sz w:val="20"/>
          <w:szCs w:val="20"/>
        </w:rPr>
        <w:t>Q1.11 Are you employed now?</w:t>
      </w:r>
    </w:p>
    <w:p w14:paraId="3CB8A49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128E39C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754BB3C6"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743CB86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587A280B" w14:textId="77777777" w:rsidR="003A68A4" w:rsidRPr="00744DF9" w:rsidRDefault="003A68A4" w:rsidP="003A68A4">
      <w:pPr>
        <w:contextualSpacing/>
        <w:rPr>
          <w:sz w:val="20"/>
          <w:szCs w:val="20"/>
        </w:rPr>
      </w:pPr>
    </w:p>
    <w:p w14:paraId="615F20DC" w14:textId="77777777" w:rsidR="003A68A4" w:rsidRPr="00744DF9" w:rsidRDefault="003A68A4" w:rsidP="003A68A4">
      <w:pPr>
        <w:contextualSpacing/>
        <w:rPr>
          <w:sz w:val="20"/>
          <w:szCs w:val="20"/>
        </w:rPr>
      </w:pPr>
    </w:p>
    <w:p w14:paraId="197C8339" w14:textId="77777777" w:rsidR="003A68A4" w:rsidRPr="00744DF9" w:rsidRDefault="003A68A4" w:rsidP="003A68A4">
      <w:pPr>
        <w:keepNext/>
        <w:contextualSpacing/>
        <w:rPr>
          <w:sz w:val="20"/>
          <w:szCs w:val="20"/>
        </w:rPr>
      </w:pPr>
      <w:r w:rsidRPr="00744DF9">
        <w:rPr>
          <w:sz w:val="20"/>
          <w:szCs w:val="20"/>
        </w:rPr>
        <w:t>Q1.12 Is this a full-time job or part-time job</w:t>
      </w:r>
    </w:p>
    <w:p w14:paraId="58C2D96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Full-time  </w:t>
      </w:r>
    </w:p>
    <w:p w14:paraId="461A368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Part-time  </w:t>
      </w:r>
    </w:p>
    <w:p w14:paraId="76A9CBA6" w14:textId="77777777" w:rsidR="003A68A4" w:rsidRPr="00744DF9" w:rsidRDefault="003A68A4" w:rsidP="003A68A4">
      <w:pPr>
        <w:pStyle w:val="ListParagraph"/>
        <w:keepNext/>
        <w:ind w:left="360"/>
        <w:rPr>
          <w:sz w:val="20"/>
          <w:szCs w:val="20"/>
        </w:rPr>
      </w:pPr>
    </w:p>
    <w:p w14:paraId="6AF6A8DF" w14:textId="77777777" w:rsidR="003A68A4" w:rsidRPr="00744DF9" w:rsidRDefault="003A68A4" w:rsidP="003A68A4">
      <w:pPr>
        <w:contextualSpacing/>
        <w:rPr>
          <w:sz w:val="20"/>
          <w:szCs w:val="20"/>
        </w:rPr>
      </w:pPr>
    </w:p>
    <w:p w14:paraId="13B95FBC" w14:textId="77777777" w:rsidR="003A68A4" w:rsidRPr="00744DF9" w:rsidRDefault="003A68A4" w:rsidP="003A68A4">
      <w:pPr>
        <w:keepNext/>
        <w:contextualSpacing/>
        <w:rPr>
          <w:sz w:val="20"/>
          <w:szCs w:val="20"/>
        </w:rPr>
      </w:pPr>
      <w:r w:rsidRPr="00744DF9">
        <w:rPr>
          <w:sz w:val="20"/>
          <w:szCs w:val="20"/>
        </w:rPr>
        <w:t>Q1.13 Why are you not employed?</w:t>
      </w:r>
    </w:p>
    <w:p w14:paraId="499A785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Disability  </w:t>
      </w:r>
    </w:p>
    <w:p w14:paraId="4607F25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Caregiving for my loved one with GBM  </w:t>
      </w:r>
    </w:p>
    <w:p w14:paraId="39E968D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Retired  </w:t>
      </w:r>
    </w:p>
    <w:p w14:paraId="4A6813DD" w14:textId="77777777" w:rsidR="003A68A4" w:rsidRPr="00744DF9" w:rsidRDefault="003A68A4" w:rsidP="003A68A4">
      <w:pPr>
        <w:contextualSpacing/>
        <w:rPr>
          <w:sz w:val="20"/>
          <w:szCs w:val="20"/>
        </w:rPr>
      </w:pPr>
    </w:p>
    <w:p w14:paraId="15CEE69F" w14:textId="77777777" w:rsidR="003A68A4" w:rsidRPr="00744DF9" w:rsidRDefault="003A68A4" w:rsidP="003A68A4">
      <w:pPr>
        <w:keepNext/>
        <w:contextualSpacing/>
        <w:rPr>
          <w:sz w:val="20"/>
          <w:szCs w:val="20"/>
        </w:rPr>
      </w:pPr>
      <w:r w:rsidRPr="00744DF9">
        <w:rPr>
          <w:sz w:val="20"/>
          <w:szCs w:val="20"/>
        </w:rPr>
        <w:t>Q1.14 Are you also a primary caregiver for others?</w:t>
      </w:r>
    </w:p>
    <w:p w14:paraId="3D72135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5C5DBA1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12B7EB81" w14:textId="77777777" w:rsidR="003A68A4" w:rsidRPr="00744DF9" w:rsidRDefault="003A68A4" w:rsidP="003A68A4">
      <w:pPr>
        <w:contextualSpacing/>
        <w:rPr>
          <w:sz w:val="20"/>
          <w:szCs w:val="20"/>
        </w:rPr>
      </w:pPr>
    </w:p>
    <w:p w14:paraId="34D278B9" w14:textId="77777777" w:rsidR="003A68A4" w:rsidRPr="00744DF9" w:rsidRDefault="003A68A4" w:rsidP="003A68A4">
      <w:pPr>
        <w:contextualSpacing/>
        <w:rPr>
          <w:sz w:val="20"/>
          <w:szCs w:val="20"/>
        </w:rPr>
      </w:pPr>
    </w:p>
    <w:p w14:paraId="096E2847" w14:textId="1E8C1A92" w:rsidR="003A68A4" w:rsidRPr="00744DF9" w:rsidRDefault="003A68A4" w:rsidP="003A68A4">
      <w:pPr>
        <w:keepNext/>
        <w:contextualSpacing/>
        <w:rPr>
          <w:sz w:val="20"/>
          <w:szCs w:val="20"/>
        </w:rPr>
      </w:pPr>
      <w:r w:rsidRPr="00744DF9">
        <w:rPr>
          <w:sz w:val="20"/>
          <w:szCs w:val="20"/>
        </w:rPr>
        <w:lastRenderedPageBreak/>
        <w:t>Q1.15 If you currently work, has your work changed since becoming the primary caregiver?  Mark all that apply.</w:t>
      </w:r>
    </w:p>
    <w:p w14:paraId="620BE1D1"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work less  </w:t>
      </w:r>
    </w:p>
    <w:p w14:paraId="7CE2E75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work more </w:t>
      </w:r>
    </w:p>
    <w:p w14:paraId="27D1DB5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do a different kind of work  </w:t>
      </w:r>
    </w:p>
    <w:p w14:paraId="38D826EB"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changes  </w:t>
      </w:r>
    </w:p>
    <w:p w14:paraId="5759D372"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2C11A098" w14:textId="77777777" w:rsidR="003A68A4" w:rsidRPr="00744DF9" w:rsidRDefault="003A68A4" w:rsidP="003A68A4">
      <w:pPr>
        <w:pStyle w:val="ListParagraph"/>
        <w:keepNext/>
        <w:ind w:left="360"/>
        <w:rPr>
          <w:sz w:val="20"/>
          <w:szCs w:val="20"/>
        </w:rPr>
      </w:pPr>
    </w:p>
    <w:p w14:paraId="398DFB8E" w14:textId="77777777" w:rsidR="003A68A4" w:rsidRPr="00744DF9" w:rsidRDefault="003A68A4" w:rsidP="003A68A4">
      <w:pPr>
        <w:contextualSpacing/>
        <w:rPr>
          <w:sz w:val="20"/>
          <w:szCs w:val="20"/>
        </w:rPr>
      </w:pPr>
    </w:p>
    <w:p w14:paraId="16F843C4" w14:textId="77777777" w:rsidR="003A68A4" w:rsidRPr="00744DF9" w:rsidRDefault="003A68A4" w:rsidP="003A68A4">
      <w:pPr>
        <w:contextualSpacing/>
        <w:rPr>
          <w:sz w:val="20"/>
          <w:szCs w:val="20"/>
        </w:rPr>
      </w:pPr>
    </w:p>
    <w:p w14:paraId="4D4C6D20" w14:textId="3858EBBA" w:rsidR="003A68A4" w:rsidRPr="00744DF9" w:rsidRDefault="003A68A4" w:rsidP="003A68A4">
      <w:pPr>
        <w:keepNext/>
        <w:contextualSpacing/>
        <w:rPr>
          <w:sz w:val="20"/>
          <w:szCs w:val="20"/>
        </w:rPr>
      </w:pPr>
      <w:r w:rsidRPr="00744DF9">
        <w:rPr>
          <w:sz w:val="20"/>
          <w:szCs w:val="20"/>
        </w:rPr>
        <w:t>Q1.1</w:t>
      </w:r>
      <w:r w:rsidR="00CA688A">
        <w:rPr>
          <w:sz w:val="20"/>
          <w:szCs w:val="20"/>
        </w:rPr>
        <w:t>6</w:t>
      </w:r>
      <w:r w:rsidRPr="00744DF9">
        <w:rPr>
          <w:sz w:val="20"/>
          <w:szCs w:val="20"/>
        </w:rPr>
        <w:t xml:space="preserve"> If your work status has changed with respect to work hours or job activities, what is the reason for this change? Mark all that apply.</w:t>
      </w:r>
    </w:p>
    <w:p w14:paraId="080343F0"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resigned from my previous job due to the demands of being a caregiver  </w:t>
      </w:r>
    </w:p>
    <w:p w14:paraId="0052037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was let go from my previous job due to absenteeism or poor performance </w:t>
      </w:r>
    </w:p>
    <w:p w14:paraId="655BA553"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needed a more flexible job so that I could be a caregiver </w:t>
      </w:r>
    </w:p>
    <w:p w14:paraId="07E24ABB"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 maintain employment as a break from caregiving  </w:t>
      </w:r>
    </w:p>
    <w:p w14:paraId="0F59A72D"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7D6F2882" w14:textId="77777777" w:rsidR="003A68A4" w:rsidRPr="00744DF9" w:rsidRDefault="003A68A4" w:rsidP="003A68A4">
      <w:pPr>
        <w:contextualSpacing/>
        <w:rPr>
          <w:sz w:val="20"/>
          <w:szCs w:val="20"/>
        </w:rPr>
      </w:pPr>
    </w:p>
    <w:p w14:paraId="2C720827" w14:textId="77777777" w:rsidR="003A68A4" w:rsidRPr="00744DF9" w:rsidRDefault="003A68A4" w:rsidP="003A68A4">
      <w:pPr>
        <w:contextualSpacing/>
        <w:rPr>
          <w:b/>
          <w:sz w:val="20"/>
          <w:szCs w:val="20"/>
        </w:rPr>
      </w:pPr>
      <w:r w:rsidRPr="00744DF9">
        <w:rPr>
          <w:b/>
          <w:sz w:val="20"/>
          <w:szCs w:val="20"/>
        </w:rPr>
        <w:br w:type="page"/>
      </w:r>
    </w:p>
    <w:p w14:paraId="2DAF7CA3" w14:textId="77777777" w:rsidR="003A68A4" w:rsidRPr="00744DF9" w:rsidRDefault="003A68A4" w:rsidP="003A68A4">
      <w:pPr>
        <w:keepNext/>
        <w:contextualSpacing/>
        <w:rPr>
          <w:b/>
          <w:sz w:val="20"/>
          <w:szCs w:val="20"/>
        </w:rPr>
      </w:pPr>
      <w:r w:rsidRPr="00744DF9">
        <w:rPr>
          <w:b/>
          <w:sz w:val="20"/>
          <w:szCs w:val="20"/>
        </w:rPr>
        <w:lastRenderedPageBreak/>
        <w:t>Section 2</w:t>
      </w:r>
    </w:p>
    <w:p w14:paraId="404D4318" w14:textId="77777777" w:rsidR="003A68A4" w:rsidRPr="00744DF9" w:rsidRDefault="003A68A4" w:rsidP="003A68A4">
      <w:pPr>
        <w:keepNext/>
        <w:contextualSpacing/>
        <w:rPr>
          <w:sz w:val="20"/>
          <w:szCs w:val="20"/>
        </w:rPr>
      </w:pPr>
      <w:r w:rsidRPr="00744DF9">
        <w:rPr>
          <w:b/>
          <w:sz w:val="20"/>
          <w:szCs w:val="20"/>
        </w:rPr>
        <w:t>Characteristics of Loved One with GBM</w:t>
      </w:r>
    </w:p>
    <w:p w14:paraId="6F13CD4D" w14:textId="77777777" w:rsidR="003A68A4" w:rsidRPr="00744DF9" w:rsidRDefault="003A68A4" w:rsidP="003A68A4">
      <w:pPr>
        <w:contextualSpacing/>
        <w:rPr>
          <w:sz w:val="20"/>
          <w:szCs w:val="20"/>
        </w:rPr>
      </w:pPr>
    </w:p>
    <w:p w14:paraId="65B7FE27" w14:textId="77777777" w:rsidR="003A68A4" w:rsidRPr="00744DF9" w:rsidRDefault="003A68A4" w:rsidP="003A68A4">
      <w:pPr>
        <w:keepNext/>
        <w:contextualSpacing/>
        <w:rPr>
          <w:sz w:val="20"/>
          <w:szCs w:val="20"/>
        </w:rPr>
      </w:pPr>
      <w:r w:rsidRPr="00744DF9">
        <w:rPr>
          <w:sz w:val="20"/>
          <w:szCs w:val="20"/>
        </w:rPr>
        <w:t>Q2.1 What is their current age? (years)</w:t>
      </w:r>
    </w:p>
    <w:p w14:paraId="5E9E0FAF"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70CC8D87" w14:textId="77777777" w:rsidR="003A68A4" w:rsidRPr="00744DF9" w:rsidRDefault="003A68A4" w:rsidP="003A68A4">
      <w:pPr>
        <w:contextualSpacing/>
        <w:rPr>
          <w:sz w:val="20"/>
          <w:szCs w:val="20"/>
        </w:rPr>
      </w:pPr>
    </w:p>
    <w:p w14:paraId="725E75E4" w14:textId="77777777" w:rsidR="003A68A4" w:rsidRPr="00744DF9" w:rsidRDefault="003A68A4" w:rsidP="003A68A4">
      <w:pPr>
        <w:keepNext/>
        <w:contextualSpacing/>
        <w:rPr>
          <w:sz w:val="20"/>
          <w:szCs w:val="20"/>
        </w:rPr>
      </w:pPr>
      <w:r w:rsidRPr="00744DF9">
        <w:rPr>
          <w:sz w:val="20"/>
          <w:szCs w:val="20"/>
        </w:rPr>
        <w:t>Q2.2 Sex</w:t>
      </w:r>
    </w:p>
    <w:p w14:paraId="2CDDA3C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Male  </w:t>
      </w:r>
    </w:p>
    <w:p w14:paraId="4DE14EE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Female  </w:t>
      </w:r>
    </w:p>
    <w:p w14:paraId="579BE70D" w14:textId="77777777" w:rsidR="003A68A4" w:rsidRPr="00744DF9" w:rsidRDefault="003A68A4" w:rsidP="003A68A4">
      <w:pPr>
        <w:pStyle w:val="ListParagraph"/>
        <w:keepNext/>
        <w:numPr>
          <w:ilvl w:val="0"/>
          <w:numId w:val="36"/>
        </w:numPr>
        <w:rPr>
          <w:sz w:val="20"/>
          <w:szCs w:val="20"/>
        </w:rPr>
      </w:pPr>
      <w:r w:rsidRPr="00744DF9">
        <w:rPr>
          <w:sz w:val="20"/>
          <w:szCs w:val="20"/>
        </w:rPr>
        <w:t>Prefer to self-describe  ________________________________________________</w:t>
      </w:r>
    </w:p>
    <w:p w14:paraId="12FBCB5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Prefer not to say  </w:t>
      </w:r>
    </w:p>
    <w:p w14:paraId="60B4BED7" w14:textId="77777777" w:rsidR="003A68A4" w:rsidRPr="00744DF9" w:rsidRDefault="003A68A4" w:rsidP="003A68A4">
      <w:pPr>
        <w:pStyle w:val="ListParagraph"/>
        <w:keepNext/>
        <w:ind w:left="360"/>
        <w:rPr>
          <w:sz w:val="20"/>
          <w:szCs w:val="20"/>
        </w:rPr>
      </w:pPr>
    </w:p>
    <w:p w14:paraId="110A3013" w14:textId="77777777" w:rsidR="003A68A4" w:rsidRPr="00744DF9" w:rsidRDefault="003A68A4" w:rsidP="003A68A4">
      <w:pPr>
        <w:contextualSpacing/>
        <w:rPr>
          <w:sz w:val="20"/>
          <w:szCs w:val="20"/>
        </w:rPr>
      </w:pPr>
    </w:p>
    <w:p w14:paraId="4EE306F1" w14:textId="77777777" w:rsidR="003A68A4" w:rsidRPr="00744DF9" w:rsidRDefault="003A68A4" w:rsidP="003A68A4">
      <w:pPr>
        <w:keepNext/>
        <w:contextualSpacing/>
        <w:rPr>
          <w:sz w:val="20"/>
          <w:szCs w:val="20"/>
        </w:rPr>
      </w:pPr>
      <w:r w:rsidRPr="00744DF9">
        <w:rPr>
          <w:sz w:val="20"/>
          <w:szCs w:val="20"/>
        </w:rPr>
        <w:t>Q2.3 Ethnicity</w:t>
      </w:r>
    </w:p>
    <w:p w14:paraId="768E34A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White/ Caucasian </w:t>
      </w:r>
    </w:p>
    <w:p w14:paraId="4887A49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Hispanic or Latino </w:t>
      </w:r>
    </w:p>
    <w:p w14:paraId="16C31E3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Black or African American </w:t>
      </w:r>
    </w:p>
    <w:p w14:paraId="566BBFA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Asian / Pacific Islander  </w:t>
      </w:r>
    </w:p>
    <w:p w14:paraId="7EA4846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Native American or American Indian  </w:t>
      </w:r>
    </w:p>
    <w:p w14:paraId="0877F3E8"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7CD4BD41" w14:textId="77777777" w:rsidR="003A68A4" w:rsidRPr="00744DF9" w:rsidRDefault="003A68A4" w:rsidP="003A68A4">
      <w:pPr>
        <w:contextualSpacing/>
        <w:rPr>
          <w:sz w:val="20"/>
          <w:szCs w:val="20"/>
        </w:rPr>
      </w:pPr>
    </w:p>
    <w:p w14:paraId="086D6CBD" w14:textId="77777777" w:rsidR="003A68A4" w:rsidRPr="00744DF9" w:rsidRDefault="003A68A4" w:rsidP="003A68A4">
      <w:pPr>
        <w:keepNext/>
        <w:contextualSpacing/>
        <w:rPr>
          <w:sz w:val="20"/>
          <w:szCs w:val="20"/>
        </w:rPr>
      </w:pPr>
      <w:r w:rsidRPr="00744DF9">
        <w:rPr>
          <w:sz w:val="20"/>
          <w:szCs w:val="20"/>
        </w:rPr>
        <w:t>Q2.4 What is the highest level of education your loved one has completed?</w:t>
      </w:r>
    </w:p>
    <w:p w14:paraId="68F1478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High school  </w:t>
      </w:r>
    </w:p>
    <w:p w14:paraId="0B52011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College or University   </w:t>
      </w:r>
    </w:p>
    <w:p w14:paraId="6400197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Graduate School  </w:t>
      </w:r>
    </w:p>
    <w:p w14:paraId="72DE6CE1"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5A03F4D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64D4B4BE" w14:textId="77777777" w:rsidR="003A68A4" w:rsidRPr="00744DF9" w:rsidRDefault="003A68A4" w:rsidP="003A68A4">
      <w:pPr>
        <w:pStyle w:val="ListParagraph"/>
        <w:keepNext/>
        <w:spacing w:before="120"/>
        <w:ind w:left="360"/>
        <w:rPr>
          <w:sz w:val="20"/>
          <w:szCs w:val="20"/>
        </w:rPr>
      </w:pPr>
    </w:p>
    <w:p w14:paraId="4F26D8A8" w14:textId="77777777" w:rsidR="003A68A4" w:rsidRPr="00744DF9" w:rsidRDefault="003A68A4" w:rsidP="003A68A4">
      <w:pPr>
        <w:contextualSpacing/>
        <w:rPr>
          <w:sz w:val="20"/>
          <w:szCs w:val="20"/>
        </w:rPr>
      </w:pPr>
    </w:p>
    <w:p w14:paraId="205273A2" w14:textId="77777777" w:rsidR="003A68A4" w:rsidRPr="00744DF9" w:rsidRDefault="003A68A4" w:rsidP="003A68A4">
      <w:pPr>
        <w:keepNext/>
        <w:contextualSpacing/>
        <w:rPr>
          <w:sz w:val="20"/>
          <w:szCs w:val="20"/>
        </w:rPr>
      </w:pPr>
      <w:r w:rsidRPr="00744DF9">
        <w:rPr>
          <w:sz w:val="20"/>
          <w:szCs w:val="20"/>
        </w:rPr>
        <w:lastRenderedPageBreak/>
        <w:t>Q2.5 Were they working at time of diagnosis?</w:t>
      </w:r>
    </w:p>
    <w:p w14:paraId="162AD61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0463C15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01FDEF8B"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05DB6A6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4D8DF97D" w14:textId="77777777" w:rsidR="003A68A4" w:rsidRPr="00744DF9" w:rsidRDefault="003A68A4" w:rsidP="003A68A4">
      <w:pPr>
        <w:contextualSpacing/>
        <w:rPr>
          <w:sz w:val="20"/>
          <w:szCs w:val="20"/>
        </w:rPr>
      </w:pPr>
    </w:p>
    <w:p w14:paraId="5AA91BD9" w14:textId="77777777" w:rsidR="003A68A4" w:rsidRPr="00744DF9" w:rsidRDefault="003A68A4" w:rsidP="003A68A4">
      <w:pPr>
        <w:contextualSpacing/>
        <w:rPr>
          <w:sz w:val="20"/>
          <w:szCs w:val="20"/>
        </w:rPr>
      </w:pPr>
    </w:p>
    <w:p w14:paraId="249E3085" w14:textId="77777777" w:rsidR="003A68A4" w:rsidRPr="00744DF9" w:rsidRDefault="003A68A4" w:rsidP="003A68A4">
      <w:pPr>
        <w:keepNext/>
        <w:contextualSpacing/>
        <w:rPr>
          <w:sz w:val="20"/>
          <w:szCs w:val="20"/>
        </w:rPr>
      </w:pPr>
      <w:r w:rsidRPr="00744DF9">
        <w:rPr>
          <w:sz w:val="20"/>
          <w:szCs w:val="20"/>
        </w:rPr>
        <w:t>Q2.6 Was this a full-time job or part-time job?</w:t>
      </w:r>
    </w:p>
    <w:p w14:paraId="63B82C3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Full-time  </w:t>
      </w:r>
    </w:p>
    <w:p w14:paraId="2B861CC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Part-time  </w:t>
      </w:r>
    </w:p>
    <w:p w14:paraId="530A67AA" w14:textId="77777777" w:rsidR="003A68A4" w:rsidRPr="00744DF9" w:rsidRDefault="003A68A4" w:rsidP="003A68A4">
      <w:pPr>
        <w:contextualSpacing/>
        <w:rPr>
          <w:sz w:val="20"/>
          <w:szCs w:val="20"/>
        </w:rPr>
      </w:pPr>
    </w:p>
    <w:p w14:paraId="5137C424" w14:textId="77777777" w:rsidR="003A68A4" w:rsidRPr="00744DF9" w:rsidRDefault="003A68A4" w:rsidP="003A68A4">
      <w:pPr>
        <w:contextualSpacing/>
        <w:rPr>
          <w:sz w:val="20"/>
          <w:szCs w:val="20"/>
        </w:rPr>
      </w:pPr>
    </w:p>
    <w:p w14:paraId="636C7BAF" w14:textId="77777777" w:rsidR="003A68A4" w:rsidRPr="00744DF9" w:rsidRDefault="003A68A4" w:rsidP="003A68A4">
      <w:pPr>
        <w:keepNext/>
        <w:contextualSpacing/>
        <w:rPr>
          <w:sz w:val="20"/>
          <w:szCs w:val="20"/>
        </w:rPr>
      </w:pPr>
      <w:r w:rsidRPr="00744DF9">
        <w:rPr>
          <w:sz w:val="20"/>
          <w:szCs w:val="20"/>
        </w:rPr>
        <w:t>Q2.7 Why were they not employed?</w:t>
      </w:r>
    </w:p>
    <w:p w14:paraId="53D1C3E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On disability  </w:t>
      </w:r>
    </w:p>
    <w:p w14:paraId="3155AB9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Have supplemental income  </w:t>
      </w:r>
    </w:p>
    <w:p w14:paraId="3EA4B9E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Retired  </w:t>
      </w:r>
    </w:p>
    <w:p w14:paraId="507D1BBA" w14:textId="77777777" w:rsidR="003A68A4" w:rsidRPr="00744DF9" w:rsidRDefault="003A68A4" w:rsidP="003A68A4">
      <w:pPr>
        <w:contextualSpacing/>
        <w:rPr>
          <w:sz w:val="20"/>
          <w:szCs w:val="20"/>
        </w:rPr>
      </w:pPr>
    </w:p>
    <w:p w14:paraId="6A9D809D" w14:textId="77777777" w:rsidR="003A68A4" w:rsidRPr="00744DF9" w:rsidRDefault="003A68A4" w:rsidP="003A68A4">
      <w:pPr>
        <w:contextualSpacing/>
        <w:rPr>
          <w:sz w:val="20"/>
          <w:szCs w:val="20"/>
        </w:rPr>
      </w:pPr>
    </w:p>
    <w:p w14:paraId="375C0344" w14:textId="77777777" w:rsidR="003A68A4" w:rsidRPr="00744DF9" w:rsidRDefault="003A68A4" w:rsidP="003A68A4">
      <w:pPr>
        <w:keepNext/>
        <w:contextualSpacing/>
        <w:rPr>
          <w:sz w:val="20"/>
          <w:szCs w:val="20"/>
        </w:rPr>
      </w:pPr>
      <w:r w:rsidRPr="00744DF9">
        <w:rPr>
          <w:sz w:val="20"/>
          <w:szCs w:val="20"/>
        </w:rPr>
        <w:t>Q2.8 Do they work now?</w:t>
      </w:r>
    </w:p>
    <w:p w14:paraId="5FF627A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015D589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751B6D0B"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38332BF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1E29A5FA" w14:textId="77777777" w:rsidR="003A68A4" w:rsidRPr="00744DF9" w:rsidRDefault="003A68A4" w:rsidP="003A68A4">
      <w:pPr>
        <w:pStyle w:val="ListParagraph"/>
        <w:keepNext/>
        <w:ind w:left="360"/>
        <w:rPr>
          <w:sz w:val="20"/>
          <w:szCs w:val="20"/>
        </w:rPr>
      </w:pPr>
    </w:p>
    <w:p w14:paraId="3ED1311A" w14:textId="77777777" w:rsidR="003A68A4" w:rsidRPr="00744DF9" w:rsidRDefault="003A68A4" w:rsidP="003A68A4">
      <w:pPr>
        <w:contextualSpacing/>
        <w:rPr>
          <w:sz w:val="20"/>
          <w:szCs w:val="20"/>
        </w:rPr>
      </w:pPr>
    </w:p>
    <w:p w14:paraId="7A557EA5" w14:textId="77777777" w:rsidR="003A68A4" w:rsidRPr="00744DF9" w:rsidRDefault="003A68A4" w:rsidP="003A68A4">
      <w:pPr>
        <w:keepNext/>
        <w:contextualSpacing/>
        <w:rPr>
          <w:sz w:val="20"/>
          <w:szCs w:val="20"/>
        </w:rPr>
      </w:pPr>
      <w:r w:rsidRPr="00744DF9">
        <w:rPr>
          <w:sz w:val="20"/>
          <w:szCs w:val="20"/>
        </w:rPr>
        <w:t>Q2.9 Is this a full-time job or a part-time job?</w:t>
      </w:r>
    </w:p>
    <w:p w14:paraId="3CE875B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Full-time  </w:t>
      </w:r>
    </w:p>
    <w:p w14:paraId="3CF94F1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Part-time  </w:t>
      </w:r>
    </w:p>
    <w:p w14:paraId="435BFC1F" w14:textId="77777777" w:rsidR="003A68A4" w:rsidRPr="00744DF9" w:rsidRDefault="003A68A4" w:rsidP="003A68A4">
      <w:pPr>
        <w:contextualSpacing/>
        <w:rPr>
          <w:sz w:val="20"/>
          <w:szCs w:val="20"/>
        </w:rPr>
      </w:pPr>
    </w:p>
    <w:p w14:paraId="3AE41824" w14:textId="77777777" w:rsidR="003A68A4" w:rsidRPr="00744DF9" w:rsidRDefault="003A68A4" w:rsidP="003A68A4">
      <w:pPr>
        <w:contextualSpacing/>
        <w:rPr>
          <w:sz w:val="20"/>
          <w:szCs w:val="20"/>
        </w:rPr>
      </w:pPr>
    </w:p>
    <w:p w14:paraId="5B7EDF9D" w14:textId="77777777" w:rsidR="003A68A4" w:rsidRPr="00744DF9" w:rsidRDefault="003A68A4" w:rsidP="003A68A4">
      <w:pPr>
        <w:keepNext/>
        <w:contextualSpacing/>
        <w:rPr>
          <w:sz w:val="20"/>
          <w:szCs w:val="20"/>
        </w:rPr>
      </w:pPr>
      <w:r w:rsidRPr="00744DF9">
        <w:rPr>
          <w:sz w:val="20"/>
          <w:szCs w:val="20"/>
        </w:rPr>
        <w:lastRenderedPageBreak/>
        <w:t>Q2.10 Why are they not employed?</w:t>
      </w:r>
    </w:p>
    <w:p w14:paraId="2D556F4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On disability  </w:t>
      </w:r>
    </w:p>
    <w:p w14:paraId="419A466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Have supplemental income  </w:t>
      </w:r>
    </w:p>
    <w:p w14:paraId="568B372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Retired  </w:t>
      </w:r>
    </w:p>
    <w:p w14:paraId="35CECDCC" w14:textId="77777777" w:rsidR="003A68A4" w:rsidRPr="00744DF9" w:rsidRDefault="003A68A4" w:rsidP="003A68A4">
      <w:pPr>
        <w:pStyle w:val="ListParagraph"/>
        <w:keepNext/>
        <w:ind w:left="360"/>
        <w:rPr>
          <w:sz w:val="20"/>
          <w:szCs w:val="20"/>
        </w:rPr>
      </w:pPr>
    </w:p>
    <w:p w14:paraId="59B9D8A9" w14:textId="77777777" w:rsidR="003A68A4" w:rsidRPr="00744DF9" w:rsidRDefault="003A68A4" w:rsidP="003A68A4">
      <w:pPr>
        <w:contextualSpacing/>
        <w:rPr>
          <w:sz w:val="20"/>
          <w:szCs w:val="20"/>
        </w:rPr>
      </w:pPr>
    </w:p>
    <w:p w14:paraId="49B9A529" w14:textId="77777777" w:rsidR="003A68A4" w:rsidRPr="00744DF9" w:rsidRDefault="003A68A4" w:rsidP="003A68A4">
      <w:pPr>
        <w:keepNext/>
        <w:contextualSpacing/>
        <w:rPr>
          <w:sz w:val="20"/>
          <w:szCs w:val="20"/>
        </w:rPr>
      </w:pPr>
      <w:r w:rsidRPr="00744DF9">
        <w:rPr>
          <w:sz w:val="20"/>
          <w:szCs w:val="20"/>
        </w:rPr>
        <w:t>Q2.11 What was their health insurance at time of diagnosis? Mark all that apply.</w:t>
      </w:r>
    </w:p>
    <w:p w14:paraId="7201E09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Government plan (Medicare, Medicaid, Military)  </w:t>
      </w:r>
    </w:p>
    <w:p w14:paraId="4D122B1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Supplemental insurance to Government plan  </w:t>
      </w:r>
    </w:p>
    <w:p w14:paraId="4D0C059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Private plan (Employment insurance, or direct-purchase)  </w:t>
      </w:r>
    </w:p>
    <w:p w14:paraId="613E8150"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Social Security Disability  </w:t>
      </w:r>
    </w:p>
    <w:p w14:paraId="35F3BAA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health insurance  </w:t>
      </w:r>
    </w:p>
    <w:p w14:paraId="624C2AF3"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1F189268" w14:textId="77777777" w:rsidR="003A68A4" w:rsidRPr="00744DF9" w:rsidRDefault="003A68A4" w:rsidP="003A68A4">
      <w:pPr>
        <w:pStyle w:val="ListParagraph"/>
        <w:keepNext/>
        <w:ind w:left="360"/>
        <w:rPr>
          <w:sz w:val="20"/>
          <w:szCs w:val="20"/>
        </w:rPr>
      </w:pPr>
    </w:p>
    <w:p w14:paraId="0CB5695D" w14:textId="77777777" w:rsidR="003A68A4" w:rsidRPr="00744DF9" w:rsidRDefault="003A68A4" w:rsidP="003A68A4">
      <w:pPr>
        <w:contextualSpacing/>
        <w:rPr>
          <w:sz w:val="20"/>
          <w:szCs w:val="20"/>
        </w:rPr>
      </w:pPr>
    </w:p>
    <w:p w14:paraId="2697D680" w14:textId="77777777" w:rsidR="003A68A4" w:rsidRPr="00744DF9" w:rsidRDefault="003A68A4" w:rsidP="003A68A4">
      <w:pPr>
        <w:keepNext/>
        <w:contextualSpacing/>
        <w:rPr>
          <w:sz w:val="20"/>
          <w:szCs w:val="20"/>
        </w:rPr>
      </w:pPr>
      <w:r w:rsidRPr="00744DF9">
        <w:rPr>
          <w:sz w:val="20"/>
          <w:szCs w:val="20"/>
        </w:rPr>
        <w:t>Q2.12 Since diagnosis with GBM, has your loved one switched health insurance?</w:t>
      </w:r>
    </w:p>
    <w:p w14:paraId="2A0CAB7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4319D7B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5175036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11119A82" w14:textId="77777777" w:rsidR="003A68A4" w:rsidRPr="00744DF9" w:rsidRDefault="003A68A4" w:rsidP="003A68A4">
      <w:pPr>
        <w:contextualSpacing/>
        <w:rPr>
          <w:sz w:val="20"/>
          <w:szCs w:val="20"/>
        </w:rPr>
      </w:pPr>
    </w:p>
    <w:p w14:paraId="6B613741" w14:textId="77777777" w:rsidR="003A68A4" w:rsidRPr="00744DF9" w:rsidRDefault="003A68A4" w:rsidP="003A68A4">
      <w:pPr>
        <w:keepNext/>
        <w:contextualSpacing/>
        <w:rPr>
          <w:sz w:val="20"/>
          <w:szCs w:val="20"/>
        </w:rPr>
      </w:pPr>
      <w:r w:rsidRPr="00744DF9">
        <w:rPr>
          <w:sz w:val="20"/>
          <w:szCs w:val="20"/>
        </w:rPr>
        <w:lastRenderedPageBreak/>
        <w:t>Q2.13 If your loved one switched health insurance, why did he/she do this? Mark all that apply.</w:t>
      </w:r>
    </w:p>
    <w:p w14:paraId="0B91A424"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Change in employment (new job)  </w:t>
      </w:r>
    </w:p>
    <w:p w14:paraId="6D529F5D"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Change in employment status (change in hours)  </w:t>
      </w:r>
    </w:p>
    <w:p w14:paraId="15B8AC0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New insurance provides better coverage for GBM  </w:t>
      </w:r>
    </w:p>
    <w:p w14:paraId="68AC11C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New insurance is less expensive  </w:t>
      </w:r>
    </w:p>
    <w:p w14:paraId="2C32266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Loss of job, i.e. unemployment  </w:t>
      </w:r>
    </w:p>
    <w:p w14:paraId="1AF91378"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606C9D5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41DCD5AB" w14:textId="77777777" w:rsidR="003A68A4" w:rsidRPr="00744DF9" w:rsidRDefault="003A68A4" w:rsidP="003A68A4">
      <w:pPr>
        <w:pStyle w:val="ListParagraph"/>
        <w:keepNext/>
        <w:ind w:left="360"/>
        <w:rPr>
          <w:sz w:val="20"/>
          <w:szCs w:val="20"/>
        </w:rPr>
      </w:pPr>
    </w:p>
    <w:p w14:paraId="4FFDCA66" w14:textId="77777777" w:rsidR="003A68A4" w:rsidRPr="00744DF9" w:rsidRDefault="003A68A4" w:rsidP="003A68A4">
      <w:pPr>
        <w:contextualSpacing/>
        <w:rPr>
          <w:sz w:val="20"/>
          <w:szCs w:val="20"/>
        </w:rPr>
      </w:pPr>
    </w:p>
    <w:p w14:paraId="564A9D9E" w14:textId="77777777" w:rsidR="003A68A4" w:rsidRPr="00744DF9" w:rsidRDefault="003A68A4" w:rsidP="003A68A4">
      <w:pPr>
        <w:keepNext/>
        <w:contextualSpacing/>
        <w:rPr>
          <w:sz w:val="20"/>
          <w:szCs w:val="20"/>
        </w:rPr>
      </w:pPr>
      <w:r w:rsidRPr="00744DF9">
        <w:rPr>
          <w:sz w:val="20"/>
          <w:szCs w:val="20"/>
        </w:rPr>
        <w:t>Q2.14 What is their health insurance now? Mark all that apply.</w:t>
      </w:r>
    </w:p>
    <w:p w14:paraId="078DAC31"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Government plan (Medicare, Medicaid, Military)  </w:t>
      </w:r>
    </w:p>
    <w:p w14:paraId="6113759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Supplemental insurance to Government plan  </w:t>
      </w:r>
    </w:p>
    <w:p w14:paraId="42931EF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Private plan (Employment insurance, or direct-purchase)  </w:t>
      </w:r>
    </w:p>
    <w:p w14:paraId="2118906D"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Social Security Disability  </w:t>
      </w:r>
    </w:p>
    <w:p w14:paraId="4669682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health insurance  </w:t>
      </w:r>
    </w:p>
    <w:p w14:paraId="54CCC594"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4EC4A7D1" w14:textId="77777777" w:rsidR="003A68A4" w:rsidRPr="00744DF9" w:rsidRDefault="003A68A4" w:rsidP="003A68A4">
      <w:pPr>
        <w:contextualSpacing/>
        <w:rPr>
          <w:sz w:val="20"/>
          <w:szCs w:val="20"/>
        </w:rPr>
      </w:pPr>
    </w:p>
    <w:p w14:paraId="6966C9BA" w14:textId="77777777" w:rsidR="003A68A4" w:rsidRPr="00744DF9" w:rsidRDefault="003A68A4" w:rsidP="003A68A4">
      <w:pPr>
        <w:contextualSpacing/>
        <w:rPr>
          <w:sz w:val="20"/>
          <w:szCs w:val="20"/>
        </w:rPr>
      </w:pPr>
    </w:p>
    <w:p w14:paraId="2755C561" w14:textId="77777777" w:rsidR="003A68A4" w:rsidRPr="00744DF9" w:rsidRDefault="003A68A4" w:rsidP="003A68A4">
      <w:pPr>
        <w:keepNext/>
        <w:contextualSpacing/>
        <w:rPr>
          <w:sz w:val="20"/>
          <w:szCs w:val="20"/>
        </w:rPr>
      </w:pPr>
      <w:r w:rsidRPr="00744DF9">
        <w:rPr>
          <w:sz w:val="20"/>
          <w:szCs w:val="20"/>
        </w:rPr>
        <w:lastRenderedPageBreak/>
        <w:t>Q2.15 How are you related to your loved one with GBM?</w:t>
      </w:r>
    </w:p>
    <w:p w14:paraId="2081E7C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Spouse/partner  </w:t>
      </w:r>
    </w:p>
    <w:p w14:paraId="32A60A2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Sibling  </w:t>
      </w:r>
    </w:p>
    <w:p w14:paraId="26E01E8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Child  </w:t>
      </w:r>
    </w:p>
    <w:p w14:paraId="7EFF3EB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Parent  </w:t>
      </w:r>
    </w:p>
    <w:p w14:paraId="2116A68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Grandparent  </w:t>
      </w:r>
    </w:p>
    <w:p w14:paraId="7CFEBEE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Friend </w:t>
      </w:r>
    </w:p>
    <w:p w14:paraId="53EFE4BD" w14:textId="77777777" w:rsidR="003A68A4" w:rsidRPr="00744DF9" w:rsidRDefault="003A68A4" w:rsidP="003A68A4">
      <w:pPr>
        <w:pStyle w:val="ListParagraph"/>
        <w:keepNext/>
        <w:numPr>
          <w:ilvl w:val="0"/>
          <w:numId w:val="36"/>
        </w:numPr>
        <w:rPr>
          <w:sz w:val="20"/>
          <w:szCs w:val="20"/>
        </w:rPr>
      </w:pPr>
      <w:r w:rsidRPr="00744DF9">
        <w:rPr>
          <w:sz w:val="20"/>
          <w:szCs w:val="20"/>
        </w:rPr>
        <w:t>Other   ________________________________________________</w:t>
      </w:r>
    </w:p>
    <w:p w14:paraId="352701B3" w14:textId="77777777" w:rsidR="003A68A4" w:rsidRPr="00744DF9" w:rsidRDefault="003A68A4" w:rsidP="003A68A4">
      <w:pPr>
        <w:pStyle w:val="ListParagraph"/>
        <w:keepNext/>
        <w:ind w:left="360"/>
        <w:rPr>
          <w:sz w:val="20"/>
          <w:szCs w:val="20"/>
        </w:rPr>
      </w:pPr>
    </w:p>
    <w:p w14:paraId="3478FE1B" w14:textId="77777777" w:rsidR="003A68A4" w:rsidRPr="00744DF9" w:rsidRDefault="003A68A4" w:rsidP="003A68A4">
      <w:pPr>
        <w:contextualSpacing/>
        <w:rPr>
          <w:sz w:val="20"/>
          <w:szCs w:val="20"/>
        </w:rPr>
      </w:pPr>
    </w:p>
    <w:p w14:paraId="20B90FA0" w14:textId="77777777" w:rsidR="003A68A4" w:rsidRPr="00744DF9" w:rsidRDefault="003A68A4" w:rsidP="003A68A4">
      <w:pPr>
        <w:keepNext/>
        <w:contextualSpacing/>
        <w:rPr>
          <w:sz w:val="20"/>
          <w:szCs w:val="20"/>
        </w:rPr>
      </w:pPr>
      <w:r w:rsidRPr="00744DF9">
        <w:rPr>
          <w:sz w:val="20"/>
          <w:szCs w:val="20"/>
        </w:rPr>
        <w:t>Q2.16 How long have you been the primary caregiver?</w:t>
      </w:r>
    </w:p>
    <w:p w14:paraId="7699415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Less than 3 months </w:t>
      </w:r>
    </w:p>
    <w:p w14:paraId="706CAD1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3 to 6 months </w:t>
      </w:r>
    </w:p>
    <w:p w14:paraId="14399A1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7 to 12 months </w:t>
      </w:r>
    </w:p>
    <w:p w14:paraId="00D8F72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1 year to 23 months </w:t>
      </w:r>
    </w:p>
    <w:p w14:paraId="1E8ED07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2 years to 5 years </w:t>
      </w:r>
    </w:p>
    <w:p w14:paraId="67DF2BC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More than 5 years </w:t>
      </w:r>
    </w:p>
    <w:p w14:paraId="779F8DDA" w14:textId="77777777" w:rsidR="003A68A4" w:rsidRPr="00744DF9" w:rsidRDefault="003A68A4" w:rsidP="003A68A4">
      <w:pPr>
        <w:contextualSpacing/>
        <w:rPr>
          <w:sz w:val="20"/>
          <w:szCs w:val="20"/>
        </w:rPr>
      </w:pPr>
    </w:p>
    <w:p w14:paraId="3F11E5D2" w14:textId="77777777" w:rsidR="003A68A4" w:rsidRPr="00744DF9" w:rsidRDefault="003A68A4" w:rsidP="003A68A4">
      <w:pPr>
        <w:contextualSpacing/>
        <w:rPr>
          <w:sz w:val="20"/>
          <w:szCs w:val="20"/>
        </w:rPr>
      </w:pPr>
    </w:p>
    <w:p w14:paraId="2CAA8C6C" w14:textId="77777777" w:rsidR="003A68A4" w:rsidRPr="00744DF9" w:rsidRDefault="003A68A4" w:rsidP="003A68A4">
      <w:pPr>
        <w:keepNext/>
        <w:contextualSpacing/>
        <w:rPr>
          <w:sz w:val="20"/>
          <w:szCs w:val="20"/>
        </w:rPr>
      </w:pPr>
      <w:r w:rsidRPr="00744DF9">
        <w:rPr>
          <w:sz w:val="20"/>
          <w:szCs w:val="20"/>
        </w:rPr>
        <w:t>Q2.17 What year was your loved one diagnosed with GBM? </w:t>
      </w:r>
    </w:p>
    <w:p w14:paraId="25D9CAA0"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2F3F293A" w14:textId="77777777" w:rsidR="003A68A4" w:rsidRPr="00744DF9" w:rsidRDefault="003A68A4" w:rsidP="003A68A4">
      <w:pPr>
        <w:contextualSpacing/>
        <w:rPr>
          <w:sz w:val="20"/>
          <w:szCs w:val="20"/>
        </w:rPr>
      </w:pPr>
    </w:p>
    <w:p w14:paraId="251D6C64" w14:textId="77777777" w:rsidR="003A68A4" w:rsidRPr="00744DF9" w:rsidRDefault="003A68A4" w:rsidP="003A68A4">
      <w:pPr>
        <w:keepNext/>
        <w:contextualSpacing/>
        <w:rPr>
          <w:sz w:val="20"/>
          <w:szCs w:val="20"/>
        </w:rPr>
      </w:pPr>
      <w:r w:rsidRPr="00744DF9">
        <w:rPr>
          <w:sz w:val="20"/>
          <w:szCs w:val="20"/>
        </w:rPr>
        <w:t>Q2.18 What is their current treatment status?</w:t>
      </w:r>
    </w:p>
    <w:p w14:paraId="74D3F56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Receiving treatment for initial diagnosis  </w:t>
      </w:r>
    </w:p>
    <w:p w14:paraId="0279FEF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Receiving treatment for GBM that has come back  </w:t>
      </w:r>
    </w:p>
    <w:p w14:paraId="1D36B9C6" w14:textId="77777777" w:rsidR="003A68A4" w:rsidRPr="00744DF9" w:rsidRDefault="003A68A4" w:rsidP="003A68A4">
      <w:pPr>
        <w:pStyle w:val="ListParagraph"/>
        <w:keepNext/>
        <w:numPr>
          <w:ilvl w:val="0"/>
          <w:numId w:val="36"/>
        </w:numPr>
        <w:rPr>
          <w:sz w:val="20"/>
          <w:szCs w:val="20"/>
        </w:rPr>
      </w:pPr>
      <w:r w:rsidRPr="00744DF9">
        <w:rPr>
          <w:sz w:val="20"/>
          <w:szCs w:val="20"/>
        </w:rPr>
        <w:t>Not currently receiving treatment.  Reason for not currently receiving treatment  ________________________________________________</w:t>
      </w:r>
    </w:p>
    <w:p w14:paraId="5781A05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Hospice or symptom management </w:t>
      </w:r>
    </w:p>
    <w:p w14:paraId="22F04DE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77E91770" w14:textId="77777777" w:rsidR="003A68A4" w:rsidRPr="00744DF9" w:rsidRDefault="003A68A4" w:rsidP="003A68A4">
      <w:pPr>
        <w:pStyle w:val="ListParagraph"/>
        <w:keepNext/>
        <w:ind w:left="360"/>
        <w:rPr>
          <w:sz w:val="20"/>
          <w:szCs w:val="20"/>
        </w:rPr>
      </w:pPr>
    </w:p>
    <w:p w14:paraId="44352E4E" w14:textId="77777777" w:rsidR="003A68A4" w:rsidRPr="00744DF9" w:rsidRDefault="003A68A4" w:rsidP="003A68A4">
      <w:pPr>
        <w:contextualSpacing/>
        <w:rPr>
          <w:sz w:val="20"/>
          <w:szCs w:val="20"/>
        </w:rPr>
      </w:pPr>
    </w:p>
    <w:p w14:paraId="473E41AC" w14:textId="77777777" w:rsidR="003A68A4" w:rsidRPr="00744DF9" w:rsidRDefault="003A68A4" w:rsidP="003A68A4">
      <w:pPr>
        <w:keepNext/>
        <w:contextualSpacing/>
        <w:rPr>
          <w:sz w:val="20"/>
          <w:szCs w:val="20"/>
        </w:rPr>
      </w:pPr>
      <w:r w:rsidRPr="00744DF9">
        <w:rPr>
          <w:sz w:val="20"/>
          <w:szCs w:val="20"/>
        </w:rPr>
        <w:lastRenderedPageBreak/>
        <w:t xml:space="preserve">Q2.19 After </w:t>
      </w:r>
      <w:r w:rsidRPr="00744DF9">
        <w:rPr>
          <w:b/>
          <w:sz w:val="20"/>
          <w:szCs w:val="20"/>
        </w:rPr>
        <w:t>initial diagnosis</w:t>
      </w:r>
      <w:r w:rsidRPr="00744DF9">
        <w:rPr>
          <w:sz w:val="20"/>
          <w:szCs w:val="20"/>
        </w:rPr>
        <w:t>, what medicines(s) did they receive? Mark all that apply.</w:t>
      </w:r>
    </w:p>
    <w:p w14:paraId="3A6A4D6F"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Surgery  </w:t>
      </w:r>
    </w:p>
    <w:p w14:paraId="1B296F0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Radiation therapy  </w:t>
      </w:r>
    </w:p>
    <w:p w14:paraId="1F94E889"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Chemo therapy  </w:t>
      </w:r>
    </w:p>
    <w:p w14:paraId="2EA9A1D1"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Clinical trial enrollment for new treatments  </w:t>
      </w:r>
    </w:p>
    <w:p w14:paraId="3CB1A4CB"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Medical devices  </w:t>
      </w:r>
    </w:p>
    <w:p w14:paraId="060BDFB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Supportive therapy </w:t>
      </w:r>
    </w:p>
    <w:p w14:paraId="1092D690"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Did not receive treatment for initial diagnosis  </w:t>
      </w:r>
    </w:p>
    <w:p w14:paraId="6C3E0CA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23795C29"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01D14892" w14:textId="77777777" w:rsidR="003A68A4" w:rsidRPr="00744DF9" w:rsidRDefault="003A68A4" w:rsidP="003A68A4">
      <w:pPr>
        <w:contextualSpacing/>
        <w:rPr>
          <w:sz w:val="20"/>
          <w:szCs w:val="20"/>
        </w:rPr>
      </w:pPr>
    </w:p>
    <w:p w14:paraId="54D9BAF1" w14:textId="77777777" w:rsidR="003A68A4" w:rsidRPr="00744DF9" w:rsidRDefault="003A68A4" w:rsidP="003A68A4">
      <w:pPr>
        <w:contextualSpacing/>
        <w:rPr>
          <w:sz w:val="20"/>
          <w:szCs w:val="20"/>
        </w:rPr>
      </w:pPr>
    </w:p>
    <w:p w14:paraId="3FE58858" w14:textId="77777777" w:rsidR="003A68A4" w:rsidRPr="00744DF9" w:rsidRDefault="003A68A4" w:rsidP="003A68A4">
      <w:pPr>
        <w:keepNext/>
        <w:contextualSpacing/>
        <w:rPr>
          <w:sz w:val="20"/>
          <w:szCs w:val="20"/>
        </w:rPr>
      </w:pPr>
      <w:r w:rsidRPr="00744DF9">
        <w:rPr>
          <w:sz w:val="20"/>
          <w:szCs w:val="20"/>
        </w:rPr>
        <w:t>Q2.20 After initial diagnosis, what type of surgery did they receive?</w:t>
      </w:r>
    </w:p>
    <w:p w14:paraId="63AC6BD0"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Partial resection  </w:t>
      </w:r>
    </w:p>
    <w:p w14:paraId="68B0EE3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Total resection </w:t>
      </w:r>
    </w:p>
    <w:p w14:paraId="66AFA42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7B391C6B" w14:textId="77777777" w:rsidR="003A68A4" w:rsidRPr="00744DF9" w:rsidRDefault="003A68A4" w:rsidP="003A68A4">
      <w:pPr>
        <w:contextualSpacing/>
        <w:rPr>
          <w:sz w:val="20"/>
          <w:szCs w:val="20"/>
        </w:rPr>
      </w:pPr>
    </w:p>
    <w:p w14:paraId="5904342C" w14:textId="77777777" w:rsidR="003A68A4" w:rsidRPr="00744DF9" w:rsidRDefault="003A68A4" w:rsidP="003A68A4">
      <w:pPr>
        <w:contextualSpacing/>
        <w:rPr>
          <w:sz w:val="20"/>
          <w:szCs w:val="20"/>
        </w:rPr>
      </w:pPr>
    </w:p>
    <w:p w14:paraId="11526D34" w14:textId="77777777" w:rsidR="003A68A4" w:rsidRPr="00744DF9" w:rsidRDefault="003A68A4" w:rsidP="003A68A4">
      <w:pPr>
        <w:keepNext/>
        <w:contextualSpacing/>
        <w:rPr>
          <w:sz w:val="20"/>
          <w:szCs w:val="20"/>
        </w:rPr>
      </w:pPr>
      <w:r w:rsidRPr="00744DF9">
        <w:rPr>
          <w:sz w:val="20"/>
          <w:szCs w:val="20"/>
        </w:rPr>
        <w:lastRenderedPageBreak/>
        <w:t>Q2.21 After initial diagnosis, what type of chemotherapy did they receive?</w:t>
      </w:r>
    </w:p>
    <w:p w14:paraId="223428FA" w14:textId="77777777" w:rsidR="003A68A4" w:rsidRPr="00744DF9" w:rsidRDefault="003A68A4" w:rsidP="003A68A4">
      <w:pPr>
        <w:pStyle w:val="ListParagraph"/>
        <w:keepNext/>
        <w:numPr>
          <w:ilvl w:val="0"/>
          <w:numId w:val="35"/>
        </w:numPr>
        <w:rPr>
          <w:sz w:val="20"/>
          <w:szCs w:val="20"/>
        </w:rPr>
      </w:pPr>
      <w:r w:rsidRPr="00744DF9">
        <w:rPr>
          <w:sz w:val="20"/>
          <w:szCs w:val="20"/>
        </w:rPr>
        <w:t>Temozolomide (</w:t>
      </w:r>
      <w:proofErr w:type="spellStart"/>
      <w:r w:rsidRPr="00744DF9">
        <w:rPr>
          <w:sz w:val="20"/>
          <w:szCs w:val="20"/>
        </w:rPr>
        <w:t>Temodar</w:t>
      </w:r>
      <w:proofErr w:type="spellEnd"/>
      <w:r w:rsidRPr="00744DF9">
        <w:rPr>
          <w:sz w:val="20"/>
          <w:szCs w:val="20"/>
        </w:rPr>
        <w:t xml:space="preserve">, TMZ)  </w:t>
      </w:r>
    </w:p>
    <w:p w14:paraId="4614C46E"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Lomustine</w:t>
      </w:r>
      <w:proofErr w:type="spellEnd"/>
      <w:r w:rsidRPr="00744DF9">
        <w:rPr>
          <w:sz w:val="20"/>
          <w:szCs w:val="20"/>
        </w:rPr>
        <w:t xml:space="preserve"> (CCNU)  </w:t>
      </w:r>
    </w:p>
    <w:p w14:paraId="25C07FF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Bevacizumab (Avastin)  </w:t>
      </w:r>
    </w:p>
    <w:p w14:paraId="64FAC016" w14:textId="77777777" w:rsidR="003A68A4" w:rsidRPr="00744DF9" w:rsidRDefault="003A68A4" w:rsidP="003A68A4">
      <w:pPr>
        <w:pStyle w:val="ListParagraph"/>
        <w:keepNext/>
        <w:numPr>
          <w:ilvl w:val="0"/>
          <w:numId w:val="35"/>
        </w:numPr>
        <w:rPr>
          <w:sz w:val="20"/>
          <w:szCs w:val="20"/>
        </w:rPr>
      </w:pPr>
      <w:r w:rsidRPr="00744DF9">
        <w:rPr>
          <w:sz w:val="20"/>
          <w:szCs w:val="20"/>
        </w:rPr>
        <w:t>Other chemotherapy or targeted therapy  ________________________________________________</w:t>
      </w:r>
    </w:p>
    <w:p w14:paraId="02A7E82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7E820A0A" w14:textId="77777777" w:rsidR="003A68A4" w:rsidRPr="00744DF9" w:rsidRDefault="003A68A4" w:rsidP="003A68A4">
      <w:pPr>
        <w:pStyle w:val="ListParagraph"/>
        <w:keepNext/>
        <w:ind w:left="360"/>
        <w:rPr>
          <w:sz w:val="20"/>
          <w:szCs w:val="20"/>
        </w:rPr>
      </w:pPr>
    </w:p>
    <w:p w14:paraId="5DC814B9" w14:textId="77777777" w:rsidR="003A68A4" w:rsidRPr="00744DF9" w:rsidRDefault="003A68A4" w:rsidP="003A68A4">
      <w:pPr>
        <w:contextualSpacing/>
        <w:rPr>
          <w:sz w:val="20"/>
          <w:szCs w:val="20"/>
        </w:rPr>
      </w:pPr>
    </w:p>
    <w:p w14:paraId="5FCFEE1F" w14:textId="77777777" w:rsidR="003A68A4" w:rsidRPr="00744DF9" w:rsidRDefault="003A68A4" w:rsidP="003A68A4">
      <w:pPr>
        <w:keepNext/>
        <w:contextualSpacing/>
        <w:rPr>
          <w:sz w:val="20"/>
          <w:szCs w:val="20"/>
        </w:rPr>
      </w:pPr>
      <w:r w:rsidRPr="00744DF9">
        <w:rPr>
          <w:sz w:val="20"/>
          <w:szCs w:val="20"/>
        </w:rPr>
        <w:t>Q2.22 Please indicate name of investigational treatment in the clinical in known. If you don’t know the name of the investigational treatment, write ‘Do not know’</w:t>
      </w:r>
    </w:p>
    <w:p w14:paraId="46EF1133"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5C73A79E" w14:textId="77777777" w:rsidR="003A68A4" w:rsidRPr="00744DF9" w:rsidRDefault="003A68A4" w:rsidP="003A68A4">
      <w:pPr>
        <w:contextualSpacing/>
        <w:rPr>
          <w:sz w:val="20"/>
          <w:szCs w:val="20"/>
        </w:rPr>
      </w:pPr>
    </w:p>
    <w:p w14:paraId="5BF24D49" w14:textId="77777777" w:rsidR="003A68A4" w:rsidRPr="00744DF9" w:rsidRDefault="003A68A4" w:rsidP="003A68A4">
      <w:pPr>
        <w:contextualSpacing/>
        <w:rPr>
          <w:sz w:val="20"/>
          <w:szCs w:val="20"/>
        </w:rPr>
      </w:pPr>
    </w:p>
    <w:p w14:paraId="798BD124" w14:textId="77777777" w:rsidR="003A68A4" w:rsidRPr="00744DF9" w:rsidRDefault="003A68A4" w:rsidP="003A68A4">
      <w:pPr>
        <w:keepNext/>
        <w:contextualSpacing/>
        <w:rPr>
          <w:sz w:val="20"/>
          <w:szCs w:val="20"/>
        </w:rPr>
      </w:pPr>
      <w:r w:rsidRPr="00744DF9">
        <w:rPr>
          <w:sz w:val="20"/>
          <w:szCs w:val="20"/>
        </w:rPr>
        <w:t>Q2.23 After initial diagnosis, what type of medical devices did they receive?</w:t>
      </w:r>
    </w:p>
    <w:p w14:paraId="03E35A4D"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Optune</w:t>
      </w:r>
      <w:proofErr w:type="spellEnd"/>
      <w:r w:rsidRPr="00744DF9">
        <w:rPr>
          <w:sz w:val="20"/>
          <w:szCs w:val="20"/>
        </w:rPr>
        <w:t xml:space="preserve"> therapy  </w:t>
      </w:r>
    </w:p>
    <w:p w14:paraId="440BF824"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Gliadel</w:t>
      </w:r>
      <w:proofErr w:type="spellEnd"/>
      <w:r w:rsidRPr="00744DF9">
        <w:rPr>
          <w:sz w:val="20"/>
          <w:szCs w:val="20"/>
        </w:rPr>
        <w:t xml:space="preserve"> (</w:t>
      </w:r>
      <w:proofErr w:type="spellStart"/>
      <w:r w:rsidRPr="00744DF9">
        <w:rPr>
          <w:sz w:val="20"/>
          <w:szCs w:val="20"/>
        </w:rPr>
        <w:t>carmustine</w:t>
      </w:r>
      <w:proofErr w:type="spellEnd"/>
      <w:r w:rsidRPr="00744DF9">
        <w:rPr>
          <w:sz w:val="20"/>
          <w:szCs w:val="20"/>
        </w:rPr>
        <w:t xml:space="preserve"> implanted wafer) </w:t>
      </w:r>
    </w:p>
    <w:p w14:paraId="1A3B5173"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70B0707B" w14:textId="77777777" w:rsidR="003A68A4" w:rsidRPr="00744DF9" w:rsidRDefault="003A68A4" w:rsidP="003A68A4">
      <w:pPr>
        <w:contextualSpacing/>
        <w:rPr>
          <w:sz w:val="20"/>
          <w:szCs w:val="20"/>
        </w:rPr>
      </w:pPr>
    </w:p>
    <w:p w14:paraId="3BD8185E" w14:textId="77777777" w:rsidR="003A68A4" w:rsidRPr="00744DF9" w:rsidRDefault="003A68A4" w:rsidP="003A68A4">
      <w:pPr>
        <w:keepNext/>
        <w:contextualSpacing/>
        <w:rPr>
          <w:sz w:val="20"/>
          <w:szCs w:val="20"/>
        </w:rPr>
      </w:pPr>
      <w:r w:rsidRPr="00744DF9">
        <w:rPr>
          <w:sz w:val="20"/>
          <w:szCs w:val="20"/>
        </w:rPr>
        <w:lastRenderedPageBreak/>
        <w:t>Q2.24 After initial diagnosis, what type of supportive therapy did they receive?</w:t>
      </w:r>
    </w:p>
    <w:p w14:paraId="6C2BA763"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Steroids </w:t>
      </w:r>
    </w:p>
    <w:p w14:paraId="61C1679D"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Anti-seizure medications   </w:t>
      </w:r>
    </w:p>
    <w:p w14:paraId="53B0EC8B"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Antidepressant medications  </w:t>
      </w:r>
    </w:p>
    <w:p w14:paraId="456F69A9"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Anti-anxiety medications </w:t>
      </w:r>
    </w:p>
    <w:p w14:paraId="5E355814"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Insomnia medications  </w:t>
      </w:r>
    </w:p>
    <w:p w14:paraId="3F80CF62"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4BA0AD74"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6E2B2696" w14:textId="77777777" w:rsidR="003A68A4" w:rsidRPr="00744DF9" w:rsidRDefault="003A68A4" w:rsidP="003A68A4">
      <w:pPr>
        <w:contextualSpacing/>
        <w:rPr>
          <w:sz w:val="20"/>
          <w:szCs w:val="20"/>
        </w:rPr>
      </w:pPr>
    </w:p>
    <w:p w14:paraId="08743478" w14:textId="77777777" w:rsidR="003A68A4" w:rsidRPr="00744DF9" w:rsidRDefault="003A68A4" w:rsidP="003A68A4">
      <w:pPr>
        <w:contextualSpacing/>
        <w:rPr>
          <w:sz w:val="20"/>
          <w:szCs w:val="20"/>
        </w:rPr>
      </w:pPr>
    </w:p>
    <w:p w14:paraId="6D0D8954" w14:textId="77777777" w:rsidR="003A68A4" w:rsidRPr="00744DF9" w:rsidRDefault="003A68A4" w:rsidP="003A68A4">
      <w:pPr>
        <w:keepNext/>
        <w:contextualSpacing/>
        <w:rPr>
          <w:sz w:val="20"/>
          <w:szCs w:val="20"/>
        </w:rPr>
      </w:pPr>
      <w:r w:rsidRPr="00744DF9">
        <w:rPr>
          <w:sz w:val="20"/>
          <w:szCs w:val="20"/>
        </w:rPr>
        <w:t>Q2.25 When did they receive the most recent/last treatment for initial treatment? (if exact date unknown, put mm/01/</w:t>
      </w:r>
      <w:proofErr w:type="spellStart"/>
      <w:r w:rsidRPr="00744DF9">
        <w:rPr>
          <w:sz w:val="20"/>
          <w:szCs w:val="20"/>
        </w:rPr>
        <w:t>yyyy</w:t>
      </w:r>
      <w:proofErr w:type="spellEnd"/>
      <w:r w:rsidRPr="00744DF9">
        <w:rPr>
          <w:sz w:val="20"/>
          <w:szCs w:val="20"/>
        </w:rPr>
        <w:t>)</w:t>
      </w:r>
    </w:p>
    <w:p w14:paraId="3B5A3C06"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0FBD8A39" w14:textId="77777777" w:rsidR="003A68A4" w:rsidRPr="00744DF9" w:rsidRDefault="003A68A4" w:rsidP="003A68A4">
      <w:pPr>
        <w:pStyle w:val="TextEntryLine"/>
        <w:ind w:firstLine="400"/>
        <w:contextualSpacing/>
        <w:rPr>
          <w:sz w:val="20"/>
          <w:szCs w:val="20"/>
        </w:rPr>
      </w:pPr>
    </w:p>
    <w:p w14:paraId="756C7097" w14:textId="77777777" w:rsidR="003A68A4" w:rsidRPr="00744DF9" w:rsidRDefault="003A68A4" w:rsidP="003A68A4">
      <w:pPr>
        <w:contextualSpacing/>
        <w:rPr>
          <w:sz w:val="20"/>
          <w:szCs w:val="20"/>
        </w:rPr>
      </w:pPr>
    </w:p>
    <w:p w14:paraId="5C28406C" w14:textId="77777777" w:rsidR="003A68A4" w:rsidRPr="00744DF9" w:rsidRDefault="003A68A4" w:rsidP="003A68A4">
      <w:pPr>
        <w:keepNext/>
        <w:contextualSpacing/>
        <w:rPr>
          <w:sz w:val="20"/>
          <w:szCs w:val="20"/>
        </w:rPr>
      </w:pPr>
      <w:r w:rsidRPr="00744DF9">
        <w:rPr>
          <w:sz w:val="20"/>
          <w:szCs w:val="20"/>
        </w:rPr>
        <w:t>Q2.26 Has your loved one had a recurrence of GBM, i.e. GBM that has come back after initial diagnosis?</w:t>
      </w:r>
    </w:p>
    <w:p w14:paraId="0F3C5AE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w:t>
      </w:r>
    </w:p>
    <w:p w14:paraId="197850C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37C065C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6B0D113A" w14:textId="77777777" w:rsidR="003A68A4" w:rsidRPr="00744DF9" w:rsidRDefault="003A68A4" w:rsidP="003A68A4">
      <w:pPr>
        <w:contextualSpacing/>
        <w:rPr>
          <w:sz w:val="20"/>
          <w:szCs w:val="20"/>
        </w:rPr>
      </w:pPr>
    </w:p>
    <w:p w14:paraId="6F5AD607" w14:textId="77777777" w:rsidR="003A68A4" w:rsidRPr="00744DF9" w:rsidRDefault="003A68A4" w:rsidP="003A68A4">
      <w:pPr>
        <w:keepNext/>
        <w:contextualSpacing/>
        <w:rPr>
          <w:sz w:val="20"/>
          <w:szCs w:val="20"/>
        </w:rPr>
      </w:pPr>
      <w:r w:rsidRPr="00744DF9">
        <w:rPr>
          <w:sz w:val="20"/>
          <w:szCs w:val="20"/>
        </w:rPr>
        <w:t>Q2.27 What type of recurrence did your loved one had?</w:t>
      </w:r>
    </w:p>
    <w:p w14:paraId="0AD1C36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Local recurrence: new growth at initial tumor site </w:t>
      </w:r>
    </w:p>
    <w:p w14:paraId="2C421FC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New lesion(s):  new growth at site other than initial site </w:t>
      </w:r>
    </w:p>
    <w:p w14:paraId="7FCB166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2D281F5A" w14:textId="77777777" w:rsidR="003A68A4" w:rsidRPr="00744DF9" w:rsidRDefault="003A68A4" w:rsidP="003A68A4">
      <w:pPr>
        <w:contextualSpacing/>
        <w:rPr>
          <w:sz w:val="20"/>
          <w:szCs w:val="20"/>
        </w:rPr>
      </w:pPr>
    </w:p>
    <w:p w14:paraId="77478BBF" w14:textId="77777777" w:rsidR="003A68A4" w:rsidRPr="00744DF9" w:rsidRDefault="003A68A4" w:rsidP="003A68A4">
      <w:pPr>
        <w:contextualSpacing/>
        <w:rPr>
          <w:sz w:val="20"/>
          <w:szCs w:val="20"/>
        </w:rPr>
      </w:pPr>
    </w:p>
    <w:p w14:paraId="0EC9063E" w14:textId="77777777" w:rsidR="003A68A4" w:rsidRPr="00744DF9" w:rsidRDefault="003A68A4" w:rsidP="003A68A4">
      <w:pPr>
        <w:keepNext/>
        <w:contextualSpacing/>
        <w:rPr>
          <w:sz w:val="20"/>
          <w:szCs w:val="20"/>
        </w:rPr>
      </w:pPr>
      <w:r w:rsidRPr="00744DF9">
        <w:rPr>
          <w:sz w:val="20"/>
          <w:szCs w:val="20"/>
        </w:rPr>
        <w:lastRenderedPageBreak/>
        <w:t xml:space="preserve">Q2.28 For </w:t>
      </w:r>
      <w:r w:rsidRPr="00744DF9">
        <w:rPr>
          <w:b/>
          <w:sz w:val="20"/>
          <w:szCs w:val="20"/>
        </w:rPr>
        <w:t>recurrence</w:t>
      </w:r>
      <w:r w:rsidRPr="00744DF9">
        <w:rPr>
          <w:sz w:val="20"/>
          <w:szCs w:val="20"/>
        </w:rPr>
        <w:t>, what treatment(s) did he/she receive? Mark all that apply.</w:t>
      </w:r>
    </w:p>
    <w:p w14:paraId="510122B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Surgery  </w:t>
      </w:r>
    </w:p>
    <w:p w14:paraId="339D5DB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Radiation therapy  </w:t>
      </w:r>
    </w:p>
    <w:p w14:paraId="3720CE6F"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Chemo therapy  </w:t>
      </w:r>
    </w:p>
    <w:p w14:paraId="009C3E76"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Clinical trial enrollment for new treatments  </w:t>
      </w:r>
    </w:p>
    <w:p w14:paraId="0514E8F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Medical devices  </w:t>
      </w:r>
    </w:p>
    <w:p w14:paraId="0E39489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Supportive therapy </w:t>
      </w:r>
    </w:p>
    <w:p w14:paraId="46A34C9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Did not receive treatment for initial diagnosis  </w:t>
      </w:r>
    </w:p>
    <w:p w14:paraId="01BE151B"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743C671A"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4C4C366D" w14:textId="77777777" w:rsidR="003A68A4" w:rsidRPr="00744DF9" w:rsidRDefault="003A68A4" w:rsidP="003A68A4">
      <w:pPr>
        <w:contextualSpacing/>
        <w:rPr>
          <w:sz w:val="20"/>
          <w:szCs w:val="20"/>
        </w:rPr>
      </w:pPr>
    </w:p>
    <w:p w14:paraId="22D0C63F" w14:textId="77777777" w:rsidR="003A68A4" w:rsidRPr="00744DF9" w:rsidRDefault="003A68A4" w:rsidP="003A68A4">
      <w:pPr>
        <w:pStyle w:val="QuestionSeparator"/>
        <w:spacing w:line="240" w:lineRule="auto"/>
        <w:contextualSpacing/>
        <w:rPr>
          <w:sz w:val="20"/>
          <w:szCs w:val="20"/>
        </w:rPr>
      </w:pPr>
    </w:p>
    <w:p w14:paraId="3E521FC6" w14:textId="77777777" w:rsidR="003A68A4" w:rsidRPr="00744DF9" w:rsidRDefault="003A68A4" w:rsidP="003A68A4">
      <w:pPr>
        <w:contextualSpacing/>
        <w:rPr>
          <w:sz w:val="20"/>
          <w:szCs w:val="20"/>
        </w:rPr>
      </w:pPr>
    </w:p>
    <w:p w14:paraId="6F99D44E" w14:textId="77777777" w:rsidR="003A68A4" w:rsidRPr="00744DF9" w:rsidRDefault="003A68A4" w:rsidP="003A68A4">
      <w:pPr>
        <w:keepNext/>
        <w:contextualSpacing/>
        <w:rPr>
          <w:sz w:val="20"/>
          <w:szCs w:val="20"/>
        </w:rPr>
      </w:pPr>
      <w:r w:rsidRPr="00744DF9">
        <w:rPr>
          <w:sz w:val="20"/>
          <w:szCs w:val="20"/>
        </w:rPr>
        <w:t>Q2.29 For recurrence, what type of surgery did they receive?</w:t>
      </w:r>
    </w:p>
    <w:p w14:paraId="7B72AB5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Partial resection  </w:t>
      </w:r>
    </w:p>
    <w:p w14:paraId="792353B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Total resection  </w:t>
      </w:r>
    </w:p>
    <w:p w14:paraId="5B4F4EBF"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0C8CE94E" w14:textId="77777777" w:rsidR="003A68A4" w:rsidRPr="00744DF9" w:rsidRDefault="003A68A4" w:rsidP="003A68A4">
      <w:pPr>
        <w:pStyle w:val="ListParagraph"/>
        <w:keepNext/>
        <w:ind w:left="360"/>
        <w:rPr>
          <w:sz w:val="20"/>
          <w:szCs w:val="20"/>
        </w:rPr>
      </w:pPr>
    </w:p>
    <w:p w14:paraId="14DF08BD" w14:textId="77777777" w:rsidR="003A68A4" w:rsidRPr="00744DF9" w:rsidRDefault="003A68A4" w:rsidP="003A68A4">
      <w:pPr>
        <w:contextualSpacing/>
        <w:rPr>
          <w:sz w:val="20"/>
          <w:szCs w:val="20"/>
        </w:rPr>
      </w:pPr>
    </w:p>
    <w:p w14:paraId="4B5F055D" w14:textId="77777777" w:rsidR="003A68A4" w:rsidRPr="00744DF9" w:rsidRDefault="003A68A4" w:rsidP="003A68A4">
      <w:pPr>
        <w:keepNext/>
        <w:contextualSpacing/>
        <w:rPr>
          <w:sz w:val="20"/>
          <w:szCs w:val="20"/>
        </w:rPr>
      </w:pPr>
      <w:r w:rsidRPr="00744DF9">
        <w:rPr>
          <w:sz w:val="20"/>
          <w:szCs w:val="20"/>
        </w:rPr>
        <w:lastRenderedPageBreak/>
        <w:t>Q2.30 For recurrence, what type of chemo therapy did they receive?</w:t>
      </w:r>
    </w:p>
    <w:p w14:paraId="175D9E4C" w14:textId="77777777" w:rsidR="003A68A4" w:rsidRPr="00744DF9" w:rsidRDefault="003A68A4" w:rsidP="003A68A4">
      <w:pPr>
        <w:pStyle w:val="ListParagraph"/>
        <w:keepNext/>
        <w:numPr>
          <w:ilvl w:val="0"/>
          <w:numId w:val="35"/>
        </w:numPr>
        <w:rPr>
          <w:sz w:val="20"/>
          <w:szCs w:val="20"/>
        </w:rPr>
      </w:pPr>
      <w:r w:rsidRPr="00744DF9">
        <w:rPr>
          <w:sz w:val="20"/>
          <w:szCs w:val="20"/>
        </w:rPr>
        <w:t>Temozolomide (</w:t>
      </w:r>
      <w:proofErr w:type="spellStart"/>
      <w:r w:rsidRPr="00744DF9">
        <w:rPr>
          <w:sz w:val="20"/>
          <w:szCs w:val="20"/>
        </w:rPr>
        <w:t>Temodar</w:t>
      </w:r>
      <w:proofErr w:type="spellEnd"/>
      <w:r w:rsidRPr="00744DF9">
        <w:rPr>
          <w:sz w:val="20"/>
          <w:szCs w:val="20"/>
        </w:rPr>
        <w:t xml:space="preserve">, TMZ) </w:t>
      </w:r>
    </w:p>
    <w:p w14:paraId="7D8E9775"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Lomustine</w:t>
      </w:r>
      <w:proofErr w:type="spellEnd"/>
      <w:r w:rsidRPr="00744DF9">
        <w:rPr>
          <w:sz w:val="20"/>
          <w:szCs w:val="20"/>
        </w:rPr>
        <w:t xml:space="preserve"> (CCNU)  </w:t>
      </w:r>
    </w:p>
    <w:p w14:paraId="62555924"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Bevacizumab (Avastin)  </w:t>
      </w:r>
    </w:p>
    <w:p w14:paraId="7F499ACF" w14:textId="77777777" w:rsidR="003A68A4" w:rsidRPr="00744DF9" w:rsidRDefault="003A68A4" w:rsidP="003A68A4">
      <w:pPr>
        <w:pStyle w:val="ListParagraph"/>
        <w:keepNext/>
        <w:numPr>
          <w:ilvl w:val="0"/>
          <w:numId w:val="35"/>
        </w:numPr>
        <w:rPr>
          <w:sz w:val="20"/>
          <w:szCs w:val="20"/>
        </w:rPr>
      </w:pPr>
      <w:r w:rsidRPr="00744DF9">
        <w:rPr>
          <w:sz w:val="20"/>
          <w:szCs w:val="20"/>
        </w:rPr>
        <w:t>Other chemotherapy or targeted therapy  ________________________________________________</w:t>
      </w:r>
    </w:p>
    <w:p w14:paraId="45C4E425"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2D713D7A" w14:textId="77777777" w:rsidR="003A68A4" w:rsidRPr="00744DF9" w:rsidRDefault="003A68A4" w:rsidP="003A68A4">
      <w:pPr>
        <w:pStyle w:val="ListParagraph"/>
        <w:keepNext/>
        <w:ind w:left="360"/>
        <w:rPr>
          <w:sz w:val="20"/>
          <w:szCs w:val="20"/>
        </w:rPr>
      </w:pPr>
    </w:p>
    <w:p w14:paraId="6C504995" w14:textId="77777777" w:rsidR="003A68A4" w:rsidRPr="00744DF9" w:rsidRDefault="003A68A4" w:rsidP="003A68A4">
      <w:pPr>
        <w:contextualSpacing/>
        <w:rPr>
          <w:sz w:val="20"/>
          <w:szCs w:val="20"/>
        </w:rPr>
      </w:pPr>
    </w:p>
    <w:p w14:paraId="5F23D848" w14:textId="77777777" w:rsidR="003A68A4" w:rsidRPr="00744DF9" w:rsidRDefault="003A68A4" w:rsidP="003A68A4">
      <w:pPr>
        <w:keepNext/>
        <w:contextualSpacing/>
        <w:rPr>
          <w:sz w:val="20"/>
          <w:szCs w:val="20"/>
        </w:rPr>
      </w:pPr>
      <w:r w:rsidRPr="00744DF9">
        <w:rPr>
          <w:sz w:val="20"/>
          <w:szCs w:val="20"/>
        </w:rPr>
        <w:t>Q2.31 Please indicate name of investigational treatment in the clinical in known. If you don’t know the name of the investigational treatment, write ‘Do not know’</w:t>
      </w:r>
    </w:p>
    <w:p w14:paraId="7D2D256F"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48020703" w14:textId="77777777" w:rsidR="003A68A4" w:rsidRPr="00744DF9" w:rsidRDefault="003A68A4" w:rsidP="003A68A4">
      <w:pPr>
        <w:pStyle w:val="TextEntryLine"/>
        <w:ind w:firstLine="400"/>
        <w:contextualSpacing/>
        <w:rPr>
          <w:sz w:val="20"/>
          <w:szCs w:val="20"/>
        </w:rPr>
      </w:pPr>
    </w:p>
    <w:p w14:paraId="10D3E951" w14:textId="77777777" w:rsidR="003A68A4" w:rsidRPr="00744DF9" w:rsidRDefault="003A68A4" w:rsidP="003A68A4">
      <w:pPr>
        <w:contextualSpacing/>
        <w:rPr>
          <w:sz w:val="20"/>
          <w:szCs w:val="20"/>
        </w:rPr>
      </w:pPr>
    </w:p>
    <w:p w14:paraId="2CAA7921" w14:textId="77777777" w:rsidR="003A68A4" w:rsidRPr="00744DF9" w:rsidRDefault="003A68A4" w:rsidP="003A68A4">
      <w:pPr>
        <w:keepNext/>
        <w:contextualSpacing/>
        <w:rPr>
          <w:sz w:val="20"/>
          <w:szCs w:val="20"/>
        </w:rPr>
      </w:pPr>
      <w:r w:rsidRPr="00744DF9">
        <w:rPr>
          <w:sz w:val="20"/>
          <w:szCs w:val="20"/>
        </w:rPr>
        <w:t>Q2.32 For recurrence, what type of medical devices did they receive?</w:t>
      </w:r>
    </w:p>
    <w:p w14:paraId="22F5C361"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Optune</w:t>
      </w:r>
      <w:proofErr w:type="spellEnd"/>
      <w:r w:rsidRPr="00744DF9">
        <w:rPr>
          <w:sz w:val="20"/>
          <w:szCs w:val="20"/>
        </w:rPr>
        <w:t xml:space="preserve"> therapy  </w:t>
      </w:r>
    </w:p>
    <w:p w14:paraId="4955124A" w14:textId="77777777" w:rsidR="003A68A4" w:rsidRPr="00744DF9" w:rsidRDefault="003A68A4" w:rsidP="003A68A4">
      <w:pPr>
        <w:pStyle w:val="ListParagraph"/>
        <w:keepNext/>
        <w:numPr>
          <w:ilvl w:val="0"/>
          <w:numId w:val="35"/>
        </w:numPr>
        <w:rPr>
          <w:sz w:val="20"/>
          <w:szCs w:val="20"/>
        </w:rPr>
      </w:pPr>
      <w:proofErr w:type="spellStart"/>
      <w:r w:rsidRPr="00744DF9">
        <w:rPr>
          <w:sz w:val="20"/>
          <w:szCs w:val="20"/>
        </w:rPr>
        <w:t>Gliadel</w:t>
      </w:r>
      <w:proofErr w:type="spellEnd"/>
      <w:r w:rsidRPr="00744DF9">
        <w:rPr>
          <w:sz w:val="20"/>
          <w:szCs w:val="20"/>
        </w:rPr>
        <w:t xml:space="preserve"> (</w:t>
      </w:r>
      <w:proofErr w:type="spellStart"/>
      <w:r w:rsidRPr="00744DF9">
        <w:rPr>
          <w:sz w:val="20"/>
          <w:szCs w:val="20"/>
        </w:rPr>
        <w:t>carmustine</w:t>
      </w:r>
      <w:proofErr w:type="spellEnd"/>
      <w:r w:rsidRPr="00744DF9">
        <w:rPr>
          <w:sz w:val="20"/>
          <w:szCs w:val="20"/>
        </w:rPr>
        <w:t xml:space="preserve"> implanted wafer)  </w:t>
      </w:r>
    </w:p>
    <w:p w14:paraId="5FAB879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527E46A2" w14:textId="77777777" w:rsidR="003A68A4" w:rsidRPr="00744DF9" w:rsidRDefault="003A68A4" w:rsidP="003A68A4">
      <w:pPr>
        <w:contextualSpacing/>
        <w:rPr>
          <w:sz w:val="20"/>
          <w:szCs w:val="20"/>
        </w:rPr>
      </w:pPr>
    </w:p>
    <w:p w14:paraId="5168A252" w14:textId="77777777" w:rsidR="003A68A4" w:rsidRPr="00744DF9" w:rsidRDefault="003A68A4" w:rsidP="003A68A4">
      <w:pPr>
        <w:keepNext/>
        <w:contextualSpacing/>
        <w:rPr>
          <w:sz w:val="20"/>
          <w:szCs w:val="20"/>
        </w:rPr>
      </w:pPr>
      <w:r w:rsidRPr="00744DF9">
        <w:rPr>
          <w:sz w:val="20"/>
          <w:szCs w:val="20"/>
        </w:rPr>
        <w:lastRenderedPageBreak/>
        <w:t>Q2.33 For recurrence, what type of supportive therapy did they receive?</w:t>
      </w:r>
    </w:p>
    <w:p w14:paraId="36280C1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Steroids  </w:t>
      </w:r>
    </w:p>
    <w:p w14:paraId="3964A233"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Anti-seizure medications </w:t>
      </w:r>
    </w:p>
    <w:p w14:paraId="64AF622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Antidepressant medications </w:t>
      </w:r>
    </w:p>
    <w:p w14:paraId="37566EE1"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Anti-anxiety medications </w:t>
      </w:r>
    </w:p>
    <w:p w14:paraId="09E8845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Insomnia medications </w:t>
      </w:r>
    </w:p>
    <w:p w14:paraId="382A7000" w14:textId="77777777" w:rsidR="003A68A4" w:rsidRPr="00744DF9" w:rsidRDefault="003A68A4" w:rsidP="003A68A4">
      <w:pPr>
        <w:pStyle w:val="ListParagraph"/>
        <w:keepNext/>
        <w:numPr>
          <w:ilvl w:val="0"/>
          <w:numId w:val="35"/>
        </w:numPr>
        <w:rPr>
          <w:sz w:val="20"/>
          <w:szCs w:val="20"/>
        </w:rPr>
      </w:pPr>
      <w:r w:rsidRPr="00744DF9">
        <w:rPr>
          <w:sz w:val="20"/>
          <w:szCs w:val="20"/>
        </w:rPr>
        <w:t>Other  ________________________________________________</w:t>
      </w:r>
    </w:p>
    <w:p w14:paraId="4F177AC7"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Do not know or do not recall  </w:t>
      </w:r>
    </w:p>
    <w:p w14:paraId="52CE08C5" w14:textId="77777777" w:rsidR="003A68A4" w:rsidRPr="00744DF9" w:rsidRDefault="003A68A4" w:rsidP="003A68A4">
      <w:pPr>
        <w:contextualSpacing/>
        <w:rPr>
          <w:sz w:val="20"/>
          <w:szCs w:val="20"/>
        </w:rPr>
      </w:pPr>
    </w:p>
    <w:p w14:paraId="45335DA9" w14:textId="77777777" w:rsidR="003A68A4" w:rsidRPr="00744DF9" w:rsidRDefault="003A68A4" w:rsidP="003A68A4">
      <w:pPr>
        <w:keepNext/>
        <w:contextualSpacing/>
        <w:rPr>
          <w:sz w:val="20"/>
          <w:szCs w:val="20"/>
          <w:u w:val="single"/>
        </w:rPr>
      </w:pPr>
    </w:p>
    <w:p w14:paraId="5E9CEC0B" w14:textId="77777777" w:rsidR="003A68A4" w:rsidRPr="00744DF9" w:rsidRDefault="003A68A4" w:rsidP="003A68A4">
      <w:pPr>
        <w:rPr>
          <w:sz w:val="20"/>
          <w:szCs w:val="20"/>
          <w:u w:val="single"/>
        </w:rPr>
      </w:pPr>
      <w:r w:rsidRPr="00744DF9">
        <w:rPr>
          <w:sz w:val="20"/>
          <w:szCs w:val="20"/>
          <w:u w:val="single"/>
        </w:rPr>
        <w:br w:type="page"/>
      </w:r>
    </w:p>
    <w:p w14:paraId="45183F0F" w14:textId="77777777" w:rsidR="003A68A4" w:rsidRPr="00744DF9" w:rsidRDefault="003A68A4" w:rsidP="003A68A4">
      <w:pPr>
        <w:keepNext/>
        <w:rPr>
          <w:b/>
          <w:sz w:val="20"/>
          <w:szCs w:val="20"/>
        </w:rPr>
      </w:pPr>
      <w:r w:rsidRPr="00744DF9">
        <w:rPr>
          <w:b/>
          <w:sz w:val="20"/>
          <w:szCs w:val="20"/>
        </w:rPr>
        <w:lastRenderedPageBreak/>
        <w:t>Section 3</w:t>
      </w:r>
    </w:p>
    <w:p w14:paraId="4E37ECDA" w14:textId="77777777" w:rsidR="003A68A4" w:rsidRPr="00744DF9" w:rsidRDefault="003A68A4" w:rsidP="003A68A4">
      <w:pPr>
        <w:keepNext/>
        <w:rPr>
          <w:b/>
          <w:sz w:val="20"/>
          <w:szCs w:val="20"/>
        </w:rPr>
      </w:pPr>
      <w:r w:rsidRPr="00744DF9">
        <w:rPr>
          <w:b/>
          <w:sz w:val="20"/>
          <w:szCs w:val="20"/>
        </w:rPr>
        <w:t>Cognitive State of Loved One and Associated Burden</w:t>
      </w:r>
    </w:p>
    <w:p w14:paraId="52864F32" w14:textId="77777777" w:rsidR="003A68A4" w:rsidRPr="00744DF9" w:rsidRDefault="003A68A4" w:rsidP="003A68A4">
      <w:pPr>
        <w:rPr>
          <w:sz w:val="20"/>
          <w:szCs w:val="20"/>
        </w:rPr>
      </w:pPr>
    </w:p>
    <w:p w14:paraId="05990F81" w14:textId="77777777" w:rsidR="003A68A4" w:rsidRPr="00744DF9" w:rsidRDefault="003A68A4" w:rsidP="003A68A4">
      <w:pPr>
        <w:rPr>
          <w:sz w:val="20"/>
          <w:szCs w:val="20"/>
        </w:rPr>
      </w:pPr>
    </w:p>
    <w:p w14:paraId="5BF46F46" w14:textId="77777777" w:rsidR="003A68A4" w:rsidRPr="00744DF9" w:rsidRDefault="003A68A4" w:rsidP="003A68A4">
      <w:pPr>
        <w:keepNext/>
        <w:rPr>
          <w:sz w:val="20"/>
          <w:szCs w:val="20"/>
        </w:rPr>
      </w:pPr>
      <w:r w:rsidRPr="00744DF9">
        <w:rPr>
          <w:b/>
          <w:i/>
          <w:sz w:val="20"/>
          <w:szCs w:val="20"/>
        </w:rPr>
        <w:t>The following questions ask about cognitive symptoms that your loved one with GBM has had IN THE LAST 14 DAYS and how much these symptoms impact your day-to-day life. </w:t>
      </w:r>
    </w:p>
    <w:p w14:paraId="4B5DBF19" w14:textId="77777777" w:rsidR="003A68A4" w:rsidRPr="00744DF9" w:rsidRDefault="003A68A4" w:rsidP="003A68A4">
      <w:pPr>
        <w:rPr>
          <w:sz w:val="20"/>
          <w:szCs w:val="20"/>
        </w:rPr>
      </w:pPr>
    </w:p>
    <w:p w14:paraId="667906C9" w14:textId="77777777" w:rsidR="003A68A4" w:rsidRPr="00744DF9" w:rsidRDefault="003A68A4" w:rsidP="003A68A4">
      <w:pPr>
        <w:keepNext/>
        <w:rPr>
          <w:sz w:val="20"/>
          <w:szCs w:val="20"/>
        </w:rPr>
      </w:pPr>
      <w:r w:rsidRPr="00744DF9">
        <w:rPr>
          <w:sz w:val="20"/>
          <w:szCs w:val="20"/>
        </w:rPr>
        <w:t>Q3.1 Did your loved one have difficulty with any of the following symptoms in the last 14 days?</w:t>
      </w:r>
    </w:p>
    <w:p w14:paraId="4C062BA7"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2356"/>
        <w:gridCol w:w="2334"/>
        <w:gridCol w:w="2332"/>
        <w:gridCol w:w="2338"/>
      </w:tblGrid>
      <w:tr w:rsidR="003A68A4" w:rsidRPr="00744DF9" w14:paraId="22B038B1"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3C58F52" w14:textId="77777777" w:rsidR="003A68A4" w:rsidRPr="00744DF9" w:rsidRDefault="003A68A4" w:rsidP="007A0BAC">
            <w:pPr>
              <w:keepNext/>
              <w:rPr>
                <w:sz w:val="20"/>
                <w:szCs w:val="20"/>
              </w:rPr>
            </w:pPr>
          </w:p>
        </w:tc>
        <w:tc>
          <w:tcPr>
            <w:tcW w:w="2394" w:type="dxa"/>
          </w:tcPr>
          <w:p w14:paraId="6D17F49C"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Yes (1)</w:t>
            </w:r>
          </w:p>
        </w:tc>
        <w:tc>
          <w:tcPr>
            <w:tcW w:w="2394" w:type="dxa"/>
          </w:tcPr>
          <w:p w14:paraId="4B0FEAE0"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 (2)</w:t>
            </w:r>
          </w:p>
        </w:tc>
        <w:tc>
          <w:tcPr>
            <w:tcW w:w="2394" w:type="dxa"/>
          </w:tcPr>
          <w:p w14:paraId="3CB263EC"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 not know or do not recall (3)</w:t>
            </w:r>
          </w:p>
        </w:tc>
      </w:tr>
      <w:tr w:rsidR="003A68A4" w:rsidRPr="00744DF9" w14:paraId="05824F78"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5D7B9D9D" w14:textId="77777777" w:rsidR="003A68A4" w:rsidRPr="00744DF9" w:rsidRDefault="003A68A4" w:rsidP="007A0BAC">
            <w:pPr>
              <w:keepNext/>
              <w:rPr>
                <w:sz w:val="20"/>
                <w:szCs w:val="20"/>
              </w:rPr>
            </w:pPr>
            <w:r w:rsidRPr="00744DF9">
              <w:rPr>
                <w:sz w:val="20"/>
                <w:szCs w:val="20"/>
              </w:rPr>
              <w:t xml:space="preserve">Memory problems (1) </w:t>
            </w:r>
          </w:p>
        </w:tc>
        <w:tc>
          <w:tcPr>
            <w:tcW w:w="2394" w:type="dxa"/>
          </w:tcPr>
          <w:p w14:paraId="6A5A7C8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2C6847D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37990C8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9C127B9"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732F5973" w14:textId="77777777" w:rsidR="003A68A4" w:rsidRPr="00744DF9" w:rsidRDefault="003A68A4" w:rsidP="007A0BAC">
            <w:pPr>
              <w:keepNext/>
              <w:rPr>
                <w:sz w:val="20"/>
                <w:szCs w:val="20"/>
              </w:rPr>
            </w:pPr>
            <w:r w:rsidRPr="00744DF9">
              <w:rPr>
                <w:sz w:val="20"/>
                <w:szCs w:val="20"/>
              </w:rPr>
              <w:t xml:space="preserve">Language problems (2) </w:t>
            </w:r>
          </w:p>
        </w:tc>
        <w:tc>
          <w:tcPr>
            <w:tcW w:w="2394" w:type="dxa"/>
          </w:tcPr>
          <w:p w14:paraId="7A878D1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3D3C45A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4C490E9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7F2C59D0"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721DA385" w14:textId="77777777" w:rsidR="003A68A4" w:rsidRPr="00744DF9" w:rsidRDefault="003A68A4" w:rsidP="007A0BAC">
            <w:pPr>
              <w:keepNext/>
              <w:rPr>
                <w:sz w:val="20"/>
                <w:szCs w:val="20"/>
              </w:rPr>
            </w:pPr>
            <w:r w:rsidRPr="00744DF9">
              <w:rPr>
                <w:sz w:val="20"/>
                <w:szCs w:val="20"/>
              </w:rPr>
              <w:t xml:space="preserve">Confusion (3) </w:t>
            </w:r>
          </w:p>
        </w:tc>
        <w:tc>
          <w:tcPr>
            <w:tcW w:w="2394" w:type="dxa"/>
          </w:tcPr>
          <w:p w14:paraId="761711C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6E13330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71986A2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676AAE0"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637E7B12" w14:textId="77777777" w:rsidR="003A68A4" w:rsidRPr="00744DF9" w:rsidRDefault="003A68A4" w:rsidP="007A0BAC">
            <w:pPr>
              <w:keepNext/>
              <w:rPr>
                <w:sz w:val="20"/>
                <w:szCs w:val="20"/>
              </w:rPr>
            </w:pPr>
            <w:r w:rsidRPr="00744DF9">
              <w:rPr>
                <w:sz w:val="20"/>
                <w:szCs w:val="20"/>
              </w:rPr>
              <w:t xml:space="preserve">Completing familiar tasks (4) </w:t>
            </w:r>
          </w:p>
        </w:tc>
        <w:tc>
          <w:tcPr>
            <w:tcW w:w="2394" w:type="dxa"/>
          </w:tcPr>
          <w:p w14:paraId="06443AC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028FCAF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616979E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4C22356"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31862BF1" w14:textId="77777777" w:rsidR="003A68A4" w:rsidRPr="00744DF9" w:rsidRDefault="003A68A4" w:rsidP="007A0BAC">
            <w:pPr>
              <w:keepNext/>
              <w:rPr>
                <w:sz w:val="20"/>
                <w:szCs w:val="20"/>
              </w:rPr>
            </w:pPr>
            <w:r w:rsidRPr="00744DF9">
              <w:rPr>
                <w:sz w:val="20"/>
                <w:szCs w:val="20"/>
              </w:rPr>
              <w:t xml:space="preserve">Completing mental tasks (5) </w:t>
            </w:r>
          </w:p>
        </w:tc>
        <w:tc>
          <w:tcPr>
            <w:tcW w:w="2394" w:type="dxa"/>
          </w:tcPr>
          <w:p w14:paraId="03508AD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43EB9FE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4162C2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221B8BB"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26D23BD0" w14:textId="77777777" w:rsidR="003A68A4" w:rsidRPr="00744DF9" w:rsidRDefault="003A68A4" w:rsidP="007A0BAC">
            <w:pPr>
              <w:keepNext/>
              <w:rPr>
                <w:sz w:val="20"/>
                <w:szCs w:val="20"/>
              </w:rPr>
            </w:pPr>
            <w:r w:rsidRPr="00744DF9">
              <w:rPr>
                <w:sz w:val="20"/>
                <w:szCs w:val="20"/>
              </w:rPr>
              <w:t xml:space="preserve">Changes in personality or mood (6) </w:t>
            </w:r>
          </w:p>
        </w:tc>
        <w:tc>
          <w:tcPr>
            <w:tcW w:w="2394" w:type="dxa"/>
          </w:tcPr>
          <w:p w14:paraId="6A4D5C6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34DF8E7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7F699FB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FAA81C5"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32B891B6" w14:textId="77777777" w:rsidR="003A68A4" w:rsidRPr="00744DF9" w:rsidRDefault="003A68A4" w:rsidP="007A0BAC">
            <w:pPr>
              <w:keepNext/>
              <w:rPr>
                <w:sz w:val="20"/>
                <w:szCs w:val="20"/>
              </w:rPr>
            </w:pPr>
            <w:r w:rsidRPr="00744DF9">
              <w:rPr>
                <w:sz w:val="20"/>
                <w:szCs w:val="20"/>
              </w:rPr>
              <w:t xml:space="preserve">Poor judgment (7) </w:t>
            </w:r>
          </w:p>
        </w:tc>
        <w:tc>
          <w:tcPr>
            <w:tcW w:w="2394" w:type="dxa"/>
          </w:tcPr>
          <w:p w14:paraId="6DBABA4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2F89E4E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581E5B8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EE772C9" w14:textId="77777777" w:rsidTr="007A0BAC">
        <w:tc>
          <w:tcPr>
            <w:cnfStyle w:val="001000000000" w:firstRow="0" w:lastRow="0" w:firstColumn="1" w:lastColumn="0" w:oddVBand="0" w:evenVBand="0" w:oddHBand="0" w:evenHBand="0" w:firstRowFirstColumn="0" w:firstRowLastColumn="0" w:lastRowFirstColumn="0" w:lastRowLastColumn="0"/>
            <w:tcW w:w="2394" w:type="dxa"/>
          </w:tcPr>
          <w:p w14:paraId="6B4124BA" w14:textId="77777777" w:rsidR="003A68A4" w:rsidRPr="00744DF9" w:rsidRDefault="003A68A4" w:rsidP="007A0BAC">
            <w:pPr>
              <w:keepNext/>
              <w:rPr>
                <w:sz w:val="20"/>
                <w:szCs w:val="20"/>
              </w:rPr>
            </w:pPr>
            <w:r w:rsidRPr="00744DF9">
              <w:rPr>
                <w:sz w:val="20"/>
                <w:szCs w:val="20"/>
              </w:rPr>
              <w:t xml:space="preserve">Body function or motor coordination (8) </w:t>
            </w:r>
          </w:p>
        </w:tc>
        <w:tc>
          <w:tcPr>
            <w:tcW w:w="2394" w:type="dxa"/>
          </w:tcPr>
          <w:p w14:paraId="3D2ADC5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30530D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394" w:type="dxa"/>
          </w:tcPr>
          <w:p w14:paraId="7D2F694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302B4B55" w14:textId="77777777" w:rsidR="003A68A4" w:rsidRPr="00744DF9" w:rsidRDefault="003A68A4" w:rsidP="003A68A4">
      <w:pPr>
        <w:rPr>
          <w:sz w:val="20"/>
          <w:szCs w:val="20"/>
        </w:rPr>
      </w:pPr>
    </w:p>
    <w:p w14:paraId="07F5CC35" w14:textId="77777777" w:rsidR="003A68A4" w:rsidRPr="00744DF9" w:rsidRDefault="003A68A4" w:rsidP="003A68A4">
      <w:pPr>
        <w:rPr>
          <w:sz w:val="20"/>
          <w:szCs w:val="20"/>
        </w:rPr>
      </w:pPr>
    </w:p>
    <w:p w14:paraId="7BA7B5F0" w14:textId="77777777" w:rsidR="003A68A4" w:rsidRPr="00744DF9" w:rsidRDefault="003A68A4" w:rsidP="003A68A4">
      <w:pPr>
        <w:rPr>
          <w:sz w:val="20"/>
          <w:szCs w:val="20"/>
        </w:rPr>
      </w:pPr>
    </w:p>
    <w:p w14:paraId="6BFBAA3A" w14:textId="77777777" w:rsidR="003A68A4" w:rsidRPr="00744DF9" w:rsidRDefault="003A68A4" w:rsidP="003A68A4">
      <w:pPr>
        <w:rPr>
          <w:sz w:val="20"/>
          <w:szCs w:val="20"/>
        </w:rPr>
      </w:pPr>
    </w:p>
    <w:p w14:paraId="30BE5E98" w14:textId="77777777" w:rsidR="003A68A4" w:rsidRPr="00744DF9" w:rsidRDefault="003A68A4" w:rsidP="003A68A4">
      <w:pPr>
        <w:rPr>
          <w:sz w:val="20"/>
          <w:szCs w:val="20"/>
        </w:rPr>
      </w:pPr>
    </w:p>
    <w:p w14:paraId="123FB9E0" w14:textId="77777777" w:rsidR="003A68A4" w:rsidRPr="00744DF9" w:rsidRDefault="003A68A4" w:rsidP="003A68A4">
      <w:pPr>
        <w:rPr>
          <w:sz w:val="20"/>
          <w:szCs w:val="20"/>
        </w:rPr>
      </w:pPr>
    </w:p>
    <w:p w14:paraId="31CA72E2" w14:textId="77777777" w:rsidR="003A68A4" w:rsidRPr="00744DF9" w:rsidRDefault="003A68A4" w:rsidP="003A68A4">
      <w:pPr>
        <w:rPr>
          <w:sz w:val="20"/>
          <w:szCs w:val="20"/>
        </w:rPr>
      </w:pPr>
    </w:p>
    <w:p w14:paraId="3EA61DE5" w14:textId="77777777" w:rsidR="003A68A4" w:rsidRPr="00744DF9" w:rsidRDefault="003A68A4" w:rsidP="003A68A4">
      <w:pPr>
        <w:keepNext/>
        <w:rPr>
          <w:sz w:val="20"/>
          <w:szCs w:val="20"/>
        </w:rPr>
      </w:pPr>
      <w:r w:rsidRPr="00744DF9">
        <w:rPr>
          <w:sz w:val="20"/>
          <w:szCs w:val="20"/>
        </w:rPr>
        <w:lastRenderedPageBreak/>
        <w:t>Q3.2 Memory problems.  How much does your loved one’s memory problems interfere with your day-to-day life as a caregiver?  Examples of how problems interfere with your day-to-day life include affecting your ability to concentrate, complete tasks at home or work, attend to other things, complete daily chores, etc.</w:t>
      </w:r>
    </w:p>
    <w:p w14:paraId="05D5B336"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1365"/>
        <w:gridCol w:w="1331"/>
        <w:gridCol w:w="1323"/>
        <w:gridCol w:w="1327"/>
        <w:gridCol w:w="1352"/>
        <w:gridCol w:w="1331"/>
        <w:gridCol w:w="1331"/>
      </w:tblGrid>
      <w:tr w:rsidR="003A68A4" w:rsidRPr="00744DF9" w14:paraId="038F3ADE"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248C9FF" w14:textId="77777777" w:rsidR="003A68A4" w:rsidRPr="00744DF9" w:rsidRDefault="003A68A4" w:rsidP="007A0BAC">
            <w:pPr>
              <w:keepNext/>
              <w:rPr>
                <w:sz w:val="20"/>
                <w:szCs w:val="20"/>
              </w:rPr>
            </w:pPr>
          </w:p>
        </w:tc>
        <w:tc>
          <w:tcPr>
            <w:tcW w:w="1368" w:type="dxa"/>
          </w:tcPr>
          <w:p w14:paraId="6D7A425B"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06508DAE"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5B57FFFC"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5A045417"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731AE59F"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69E7FAD9"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2D4F951A"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28D1F692" w14:textId="77777777" w:rsidR="003A68A4" w:rsidRPr="00744DF9" w:rsidRDefault="003A68A4" w:rsidP="007A0BAC">
            <w:pPr>
              <w:keepNext/>
              <w:rPr>
                <w:sz w:val="20"/>
                <w:szCs w:val="20"/>
              </w:rPr>
            </w:pPr>
            <w:r w:rsidRPr="00744DF9">
              <w:rPr>
                <w:sz w:val="20"/>
                <w:szCs w:val="20"/>
              </w:rPr>
              <w:t xml:space="preserve">Trouble remembering recent events or things they heard, read, or saw recently (1) </w:t>
            </w:r>
          </w:p>
        </w:tc>
        <w:tc>
          <w:tcPr>
            <w:tcW w:w="1368" w:type="dxa"/>
          </w:tcPr>
          <w:p w14:paraId="19ED010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44E2A8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5C2A94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7E5DF8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8BC9E0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7081D0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C771C7B"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6117D950" w14:textId="77777777" w:rsidR="003A68A4" w:rsidRPr="00744DF9" w:rsidRDefault="003A68A4" w:rsidP="007A0BAC">
            <w:pPr>
              <w:keepNext/>
              <w:rPr>
                <w:sz w:val="20"/>
                <w:szCs w:val="20"/>
              </w:rPr>
            </w:pPr>
            <w:r w:rsidRPr="00744DF9">
              <w:rPr>
                <w:sz w:val="20"/>
                <w:szCs w:val="20"/>
              </w:rPr>
              <w:t xml:space="preserve">Forgets names of friends, everyday objects, important dates or events (2) </w:t>
            </w:r>
          </w:p>
        </w:tc>
        <w:tc>
          <w:tcPr>
            <w:tcW w:w="1368" w:type="dxa"/>
          </w:tcPr>
          <w:p w14:paraId="6AF8CE3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60C135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84F822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D418BF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6A3E66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8CC30C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CFC5F9D"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208C4F49" w14:textId="77777777" w:rsidR="003A68A4" w:rsidRPr="00744DF9" w:rsidRDefault="003A68A4" w:rsidP="007A0BAC">
            <w:pPr>
              <w:keepNext/>
              <w:rPr>
                <w:sz w:val="20"/>
                <w:szCs w:val="20"/>
              </w:rPr>
            </w:pPr>
            <w:r w:rsidRPr="00744DF9">
              <w:rPr>
                <w:sz w:val="20"/>
                <w:szCs w:val="20"/>
              </w:rPr>
              <w:t xml:space="preserve">Asks for the same information over and over (3) </w:t>
            </w:r>
          </w:p>
        </w:tc>
        <w:tc>
          <w:tcPr>
            <w:tcW w:w="1368" w:type="dxa"/>
          </w:tcPr>
          <w:p w14:paraId="41CA6AA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D69646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F3E7D7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B5F3BB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F82588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68C3C9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C48FCA7"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8ECFB2D" w14:textId="77777777" w:rsidR="003A68A4" w:rsidRPr="00744DF9" w:rsidRDefault="003A68A4" w:rsidP="007A0BAC">
            <w:pPr>
              <w:keepNext/>
              <w:rPr>
                <w:sz w:val="20"/>
                <w:szCs w:val="20"/>
              </w:rPr>
            </w:pPr>
            <w:r w:rsidRPr="00744DF9">
              <w:rPr>
                <w:sz w:val="20"/>
                <w:szCs w:val="20"/>
              </w:rPr>
              <w:t xml:space="preserve">Misplaces things or leaves things in unusual places (4) </w:t>
            </w:r>
          </w:p>
        </w:tc>
        <w:tc>
          <w:tcPr>
            <w:tcW w:w="1368" w:type="dxa"/>
          </w:tcPr>
          <w:p w14:paraId="166CD1D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BA7BB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82A1E0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2CF1C5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E7EB36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B678E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1327710"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7115821" w14:textId="77777777" w:rsidR="003A68A4" w:rsidRPr="00744DF9" w:rsidRDefault="003A68A4" w:rsidP="007A0BAC">
            <w:pPr>
              <w:keepNext/>
              <w:rPr>
                <w:sz w:val="20"/>
                <w:szCs w:val="20"/>
              </w:rPr>
            </w:pPr>
            <w:r w:rsidRPr="00744DF9">
              <w:rPr>
                <w:sz w:val="20"/>
                <w:szCs w:val="20"/>
              </w:rPr>
              <w:t xml:space="preserve">Unable to retrace steps (5) </w:t>
            </w:r>
          </w:p>
        </w:tc>
        <w:tc>
          <w:tcPr>
            <w:tcW w:w="1368" w:type="dxa"/>
          </w:tcPr>
          <w:p w14:paraId="2F6EAC1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3CC36A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C5AB2F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E915E7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9E1CAC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62E16E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580E690B" w14:textId="77777777" w:rsidR="003A68A4" w:rsidRPr="00744DF9" w:rsidRDefault="003A68A4" w:rsidP="003A68A4">
      <w:pPr>
        <w:rPr>
          <w:sz w:val="20"/>
          <w:szCs w:val="20"/>
        </w:rPr>
      </w:pPr>
    </w:p>
    <w:p w14:paraId="3BE0A8BB" w14:textId="77777777" w:rsidR="003A68A4" w:rsidRPr="00744DF9" w:rsidRDefault="003A68A4" w:rsidP="003A68A4">
      <w:pPr>
        <w:keepNext/>
        <w:rPr>
          <w:sz w:val="20"/>
          <w:szCs w:val="20"/>
        </w:rPr>
      </w:pPr>
    </w:p>
    <w:p w14:paraId="34B5F0B1" w14:textId="77777777" w:rsidR="003A68A4" w:rsidRPr="00744DF9" w:rsidRDefault="003A68A4" w:rsidP="003A68A4">
      <w:pPr>
        <w:rPr>
          <w:sz w:val="20"/>
          <w:szCs w:val="20"/>
        </w:rPr>
      </w:pPr>
      <w:r w:rsidRPr="00744DF9">
        <w:rPr>
          <w:sz w:val="20"/>
          <w:szCs w:val="20"/>
        </w:rPr>
        <w:br w:type="page"/>
      </w:r>
    </w:p>
    <w:p w14:paraId="42DF7936" w14:textId="77777777" w:rsidR="003A68A4" w:rsidRPr="00744DF9" w:rsidRDefault="003A68A4" w:rsidP="003A68A4">
      <w:pPr>
        <w:keepNext/>
        <w:rPr>
          <w:sz w:val="20"/>
          <w:szCs w:val="20"/>
        </w:rPr>
      </w:pPr>
      <w:r w:rsidRPr="00744DF9">
        <w:rPr>
          <w:sz w:val="20"/>
          <w:szCs w:val="20"/>
        </w:rPr>
        <w:lastRenderedPageBreak/>
        <w:t>Q3.3 Language problems.  How much does your loved one’s language problems interfere with your day-to-day life as a caregiver? Examples of how problems interfere with your day-to-day life include affecting your ability to concentrate, complete tasks at home or work, attend to other things, complete daily chores, etc.</w:t>
      </w:r>
    </w:p>
    <w:p w14:paraId="1239EE54"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1363"/>
        <w:gridCol w:w="1331"/>
        <w:gridCol w:w="1324"/>
        <w:gridCol w:w="1327"/>
        <w:gridCol w:w="1353"/>
        <w:gridCol w:w="1331"/>
        <w:gridCol w:w="1331"/>
      </w:tblGrid>
      <w:tr w:rsidR="003A68A4" w:rsidRPr="00744DF9" w14:paraId="06AEACDB"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5378BA98" w14:textId="77777777" w:rsidR="003A68A4" w:rsidRPr="00744DF9" w:rsidRDefault="003A68A4" w:rsidP="007A0BAC">
            <w:pPr>
              <w:keepNext/>
              <w:rPr>
                <w:sz w:val="20"/>
                <w:szCs w:val="20"/>
              </w:rPr>
            </w:pPr>
          </w:p>
        </w:tc>
        <w:tc>
          <w:tcPr>
            <w:tcW w:w="1368" w:type="dxa"/>
          </w:tcPr>
          <w:p w14:paraId="599B4E41"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3616092D"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066ADCF7"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4CABAC7F"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710569E3"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77BC1CED"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0ECBFF14"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762A11AA" w14:textId="77777777" w:rsidR="003A68A4" w:rsidRPr="00744DF9" w:rsidRDefault="003A68A4" w:rsidP="007A0BAC">
            <w:pPr>
              <w:keepNext/>
              <w:rPr>
                <w:sz w:val="20"/>
                <w:szCs w:val="20"/>
              </w:rPr>
            </w:pPr>
            <w:r w:rsidRPr="00744DF9">
              <w:rPr>
                <w:sz w:val="20"/>
                <w:szCs w:val="20"/>
              </w:rPr>
              <w:t xml:space="preserve">Unable to understand step-by-step instructions or follow logic (1) </w:t>
            </w:r>
          </w:p>
        </w:tc>
        <w:tc>
          <w:tcPr>
            <w:tcW w:w="1368" w:type="dxa"/>
          </w:tcPr>
          <w:p w14:paraId="46F4AB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359D5A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866D5C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C2489F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0CD8B9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870146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467D1D6"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3054A34" w14:textId="77777777" w:rsidR="003A68A4" w:rsidRPr="00744DF9" w:rsidRDefault="003A68A4" w:rsidP="007A0BAC">
            <w:pPr>
              <w:keepNext/>
              <w:rPr>
                <w:sz w:val="20"/>
                <w:szCs w:val="20"/>
              </w:rPr>
            </w:pPr>
            <w:r w:rsidRPr="00744DF9">
              <w:rPr>
                <w:sz w:val="20"/>
                <w:szCs w:val="20"/>
              </w:rPr>
              <w:t xml:space="preserve">Difficulty forming thoughts into words (2) </w:t>
            </w:r>
          </w:p>
        </w:tc>
        <w:tc>
          <w:tcPr>
            <w:tcW w:w="1368" w:type="dxa"/>
          </w:tcPr>
          <w:p w14:paraId="3CFC7F9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B871E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F6191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2D31F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E39E5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63D300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7ECD318A"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DE9C433" w14:textId="77777777" w:rsidR="003A68A4" w:rsidRPr="00744DF9" w:rsidRDefault="003A68A4" w:rsidP="007A0BAC">
            <w:pPr>
              <w:keepNext/>
              <w:rPr>
                <w:sz w:val="20"/>
                <w:szCs w:val="20"/>
              </w:rPr>
            </w:pPr>
            <w:r w:rsidRPr="00744DF9">
              <w:rPr>
                <w:sz w:val="20"/>
                <w:szCs w:val="20"/>
              </w:rPr>
              <w:t xml:space="preserve">Calls things by wrong name or substitutes unusual words, making their speech or writing hard to understand (3) </w:t>
            </w:r>
          </w:p>
        </w:tc>
        <w:tc>
          <w:tcPr>
            <w:tcW w:w="1368" w:type="dxa"/>
          </w:tcPr>
          <w:p w14:paraId="4C18C0F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CB0189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AACA75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C9D3EF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785CC6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2FF14C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413CF678"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20F28920" w14:textId="77777777" w:rsidR="003A68A4" w:rsidRPr="00744DF9" w:rsidRDefault="003A68A4" w:rsidP="007A0BAC">
            <w:pPr>
              <w:keepNext/>
              <w:rPr>
                <w:sz w:val="20"/>
                <w:szCs w:val="20"/>
              </w:rPr>
            </w:pPr>
            <w:r w:rsidRPr="00744DF9">
              <w:rPr>
                <w:sz w:val="20"/>
                <w:szCs w:val="20"/>
              </w:rPr>
              <w:t xml:space="preserve">Repeats themselves (4) </w:t>
            </w:r>
          </w:p>
        </w:tc>
        <w:tc>
          <w:tcPr>
            <w:tcW w:w="1368" w:type="dxa"/>
          </w:tcPr>
          <w:p w14:paraId="13834C3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F0EDD2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846E37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291B60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B0039C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2B552F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6B8FA66"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AC83588" w14:textId="77777777" w:rsidR="003A68A4" w:rsidRPr="00744DF9" w:rsidRDefault="003A68A4" w:rsidP="007A0BAC">
            <w:pPr>
              <w:keepNext/>
              <w:rPr>
                <w:sz w:val="20"/>
                <w:szCs w:val="20"/>
              </w:rPr>
            </w:pPr>
            <w:r w:rsidRPr="00744DF9">
              <w:rPr>
                <w:sz w:val="20"/>
                <w:szCs w:val="20"/>
              </w:rPr>
              <w:t xml:space="preserve">Trouble following or joining a conversation (5) </w:t>
            </w:r>
          </w:p>
        </w:tc>
        <w:tc>
          <w:tcPr>
            <w:tcW w:w="1368" w:type="dxa"/>
          </w:tcPr>
          <w:p w14:paraId="4DBA776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58276F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91ABA7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16F83A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E1A683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61D224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716AF783" w14:textId="77777777" w:rsidR="003A68A4" w:rsidRPr="00744DF9" w:rsidRDefault="003A68A4" w:rsidP="003A68A4">
      <w:pPr>
        <w:rPr>
          <w:sz w:val="20"/>
          <w:szCs w:val="20"/>
        </w:rPr>
      </w:pPr>
    </w:p>
    <w:p w14:paraId="2FA66257" w14:textId="77777777" w:rsidR="003A68A4" w:rsidRPr="00744DF9" w:rsidRDefault="003A68A4" w:rsidP="003A68A4">
      <w:pPr>
        <w:rPr>
          <w:sz w:val="20"/>
          <w:szCs w:val="20"/>
        </w:rPr>
      </w:pPr>
    </w:p>
    <w:p w14:paraId="1D175FED" w14:textId="77777777" w:rsidR="003A68A4" w:rsidRPr="00744DF9" w:rsidRDefault="003A68A4" w:rsidP="003A68A4">
      <w:pPr>
        <w:keepNext/>
        <w:rPr>
          <w:sz w:val="20"/>
          <w:szCs w:val="20"/>
        </w:rPr>
      </w:pPr>
      <w:r w:rsidRPr="00744DF9">
        <w:rPr>
          <w:sz w:val="20"/>
          <w:szCs w:val="20"/>
        </w:rPr>
        <w:lastRenderedPageBreak/>
        <w:t>Q3.4 Confusion.  How much does your loved one’s state of confusion interfere with your day-to-day life as a caregiver? Examples of how problems interfere with your day-to-day life include affecting your ability to concentrate, complete tasks at home or work, attend to other things, complete daily chores, etc.</w:t>
      </w:r>
    </w:p>
    <w:p w14:paraId="24C7C30B"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1365"/>
        <w:gridCol w:w="1331"/>
        <w:gridCol w:w="1323"/>
        <w:gridCol w:w="1327"/>
        <w:gridCol w:w="1352"/>
        <w:gridCol w:w="1331"/>
        <w:gridCol w:w="1331"/>
      </w:tblGrid>
      <w:tr w:rsidR="003A68A4" w:rsidRPr="00744DF9" w14:paraId="06D06967"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E923C76" w14:textId="77777777" w:rsidR="003A68A4" w:rsidRPr="00744DF9" w:rsidRDefault="003A68A4" w:rsidP="007A0BAC">
            <w:pPr>
              <w:keepNext/>
              <w:rPr>
                <w:sz w:val="20"/>
                <w:szCs w:val="20"/>
              </w:rPr>
            </w:pPr>
          </w:p>
        </w:tc>
        <w:tc>
          <w:tcPr>
            <w:tcW w:w="1368" w:type="dxa"/>
          </w:tcPr>
          <w:p w14:paraId="6B264EEF"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37AF1F62"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5453D67B"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2F580B65"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5FB9EBF2"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7A9D7CFA"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2BC4E957"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04683B29" w14:textId="77777777" w:rsidR="003A68A4" w:rsidRPr="00744DF9" w:rsidRDefault="003A68A4" w:rsidP="007A0BAC">
            <w:pPr>
              <w:keepNext/>
              <w:rPr>
                <w:sz w:val="20"/>
                <w:szCs w:val="20"/>
              </w:rPr>
            </w:pPr>
            <w:r w:rsidRPr="00744DF9">
              <w:rPr>
                <w:sz w:val="20"/>
                <w:szCs w:val="20"/>
              </w:rPr>
              <w:t xml:space="preserve">Disoriented to time, i.e. forgets the current time, forgets what comes next in the day (1) </w:t>
            </w:r>
          </w:p>
        </w:tc>
        <w:tc>
          <w:tcPr>
            <w:tcW w:w="1368" w:type="dxa"/>
          </w:tcPr>
          <w:p w14:paraId="2DB243D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AE1BF4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173489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EB51EE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57041E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E9D835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DF77198"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C3879C2" w14:textId="77777777" w:rsidR="003A68A4" w:rsidRPr="00744DF9" w:rsidRDefault="003A68A4" w:rsidP="007A0BAC">
            <w:pPr>
              <w:keepNext/>
              <w:rPr>
                <w:sz w:val="20"/>
                <w:szCs w:val="20"/>
              </w:rPr>
            </w:pPr>
            <w:r w:rsidRPr="00744DF9">
              <w:rPr>
                <w:sz w:val="20"/>
                <w:szCs w:val="20"/>
              </w:rPr>
              <w:t xml:space="preserve">Disoriented to place, i.e. gets lost in a familiar environment, not sure how they got there (2) </w:t>
            </w:r>
          </w:p>
        </w:tc>
        <w:tc>
          <w:tcPr>
            <w:tcW w:w="1368" w:type="dxa"/>
          </w:tcPr>
          <w:p w14:paraId="5DA3E86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418C5C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5698E1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D7CAD7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316C4F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B8EBD0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7BD0FA8B"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08CD8DFE" w14:textId="77777777" w:rsidR="003A68A4" w:rsidRPr="00744DF9" w:rsidRDefault="003A68A4" w:rsidP="007A0BAC">
            <w:pPr>
              <w:keepNext/>
              <w:rPr>
                <w:sz w:val="20"/>
                <w:szCs w:val="20"/>
              </w:rPr>
            </w:pPr>
            <w:r w:rsidRPr="00744DF9">
              <w:rPr>
                <w:sz w:val="20"/>
                <w:szCs w:val="20"/>
              </w:rPr>
              <w:t xml:space="preserve">Wanders or gets lost (3) </w:t>
            </w:r>
          </w:p>
        </w:tc>
        <w:tc>
          <w:tcPr>
            <w:tcW w:w="1368" w:type="dxa"/>
          </w:tcPr>
          <w:p w14:paraId="50CCFE7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34B407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8F4431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DBF600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1D340F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06EF59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15D657F"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1B28B264" w14:textId="77777777" w:rsidR="003A68A4" w:rsidRPr="00744DF9" w:rsidRDefault="003A68A4" w:rsidP="007A0BAC">
            <w:pPr>
              <w:keepNext/>
              <w:rPr>
                <w:sz w:val="20"/>
                <w:szCs w:val="20"/>
              </w:rPr>
            </w:pPr>
            <w:r w:rsidRPr="00744DF9">
              <w:rPr>
                <w:sz w:val="20"/>
                <w:szCs w:val="20"/>
              </w:rPr>
              <w:t xml:space="preserve">Loses sense of direction, i.e. forgets regularly used directions, does not recognize familiar landmarks (4) </w:t>
            </w:r>
          </w:p>
        </w:tc>
        <w:tc>
          <w:tcPr>
            <w:tcW w:w="1368" w:type="dxa"/>
          </w:tcPr>
          <w:p w14:paraId="03505E9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49FD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A849E9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CC6109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577D1C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0B8172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44CBC1EB"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070B9EAB" w14:textId="77777777" w:rsidR="003A68A4" w:rsidRPr="00744DF9" w:rsidRDefault="003A68A4" w:rsidP="007A0BAC">
            <w:pPr>
              <w:keepNext/>
              <w:rPr>
                <w:sz w:val="20"/>
                <w:szCs w:val="20"/>
              </w:rPr>
            </w:pPr>
            <w:r w:rsidRPr="00744DF9">
              <w:rPr>
                <w:sz w:val="20"/>
                <w:szCs w:val="20"/>
              </w:rPr>
              <w:t xml:space="preserve">Difficulty adapting to change (5) </w:t>
            </w:r>
          </w:p>
        </w:tc>
        <w:tc>
          <w:tcPr>
            <w:tcW w:w="1368" w:type="dxa"/>
          </w:tcPr>
          <w:p w14:paraId="63D2BE5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6DC0C1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2C94A1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F2D205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13F63D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7E69AC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57DB2C1C" w14:textId="77777777" w:rsidR="003A68A4" w:rsidRPr="00744DF9" w:rsidRDefault="003A68A4" w:rsidP="003A68A4">
      <w:pPr>
        <w:keepNext/>
        <w:rPr>
          <w:sz w:val="20"/>
          <w:szCs w:val="20"/>
        </w:rPr>
      </w:pPr>
    </w:p>
    <w:p w14:paraId="0E3822EA" w14:textId="77777777" w:rsidR="003A68A4" w:rsidRPr="00744DF9" w:rsidRDefault="003A68A4" w:rsidP="003A68A4">
      <w:pPr>
        <w:keepNext/>
        <w:rPr>
          <w:sz w:val="20"/>
          <w:szCs w:val="20"/>
        </w:rPr>
      </w:pPr>
    </w:p>
    <w:p w14:paraId="1AA01E56" w14:textId="77777777" w:rsidR="003A68A4" w:rsidRPr="00744DF9" w:rsidRDefault="003A68A4" w:rsidP="003A68A4">
      <w:pPr>
        <w:keepNext/>
        <w:rPr>
          <w:sz w:val="20"/>
          <w:szCs w:val="20"/>
        </w:rPr>
      </w:pPr>
      <w:r w:rsidRPr="00744DF9">
        <w:rPr>
          <w:sz w:val="20"/>
          <w:szCs w:val="20"/>
        </w:rPr>
        <w:t xml:space="preserve">Q3.5 Completing familiar tasks.  How much does your loved one’s difficulty with completing familiar tasks interfere with your day-to-day life as a caregiver? Examples of how problems interfere with your day-to-day life </w:t>
      </w:r>
      <w:r w:rsidRPr="00744DF9">
        <w:rPr>
          <w:sz w:val="20"/>
          <w:szCs w:val="20"/>
        </w:rPr>
        <w:lastRenderedPageBreak/>
        <w:t>include affecting your ability to concentrate, complete tasks at home or work, attend to other things, complete daily chores, etc.</w:t>
      </w:r>
    </w:p>
    <w:tbl>
      <w:tblPr>
        <w:tblStyle w:val="QQuestionTable"/>
        <w:tblW w:w="9576" w:type="auto"/>
        <w:tblLook w:val="07E0" w:firstRow="1" w:lastRow="1" w:firstColumn="1" w:lastColumn="1" w:noHBand="1" w:noVBand="1"/>
      </w:tblPr>
      <w:tblGrid>
        <w:gridCol w:w="1358"/>
        <w:gridCol w:w="1332"/>
        <w:gridCol w:w="1325"/>
        <w:gridCol w:w="1328"/>
        <w:gridCol w:w="1353"/>
        <w:gridCol w:w="1332"/>
        <w:gridCol w:w="1332"/>
      </w:tblGrid>
      <w:tr w:rsidR="003A68A4" w:rsidRPr="00744DF9" w14:paraId="32D8C4D0"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BB88CFB" w14:textId="77777777" w:rsidR="003A68A4" w:rsidRPr="00744DF9" w:rsidRDefault="003A68A4" w:rsidP="007A0BAC">
            <w:pPr>
              <w:keepNext/>
              <w:rPr>
                <w:sz w:val="20"/>
                <w:szCs w:val="20"/>
              </w:rPr>
            </w:pPr>
          </w:p>
        </w:tc>
        <w:tc>
          <w:tcPr>
            <w:tcW w:w="1368" w:type="dxa"/>
          </w:tcPr>
          <w:p w14:paraId="42053474"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5CBA139D"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698F6731"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3D76B7FD"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0E7D420D"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765B97BA"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3A7540C8"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1033E59" w14:textId="77777777" w:rsidR="003A68A4" w:rsidRPr="00744DF9" w:rsidRDefault="003A68A4" w:rsidP="007A0BAC">
            <w:pPr>
              <w:keepNext/>
              <w:rPr>
                <w:sz w:val="20"/>
                <w:szCs w:val="20"/>
              </w:rPr>
            </w:pPr>
            <w:r w:rsidRPr="00744DF9">
              <w:rPr>
                <w:sz w:val="20"/>
                <w:szCs w:val="20"/>
              </w:rPr>
              <w:t xml:space="preserve">Self-care activities, i.e. eating, brushing teeth, bathing, combing hair, wearing same clothes over and over (1) </w:t>
            </w:r>
          </w:p>
        </w:tc>
        <w:tc>
          <w:tcPr>
            <w:tcW w:w="1368" w:type="dxa"/>
          </w:tcPr>
          <w:p w14:paraId="347BAD8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7BDF68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DA77FF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E6232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0DEFD2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5A3DD8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7680F2D1"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F4304DC" w14:textId="77777777" w:rsidR="003A68A4" w:rsidRPr="00744DF9" w:rsidRDefault="003A68A4" w:rsidP="007A0BAC">
            <w:pPr>
              <w:keepNext/>
              <w:rPr>
                <w:sz w:val="20"/>
                <w:szCs w:val="20"/>
              </w:rPr>
            </w:pPr>
            <w:r w:rsidRPr="00744DF9">
              <w:rPr>
                <w:sz w:val="20"/>
                <w:szCs w:val="20"/>
              </w:rPr>
              <w:t xml:space="preserve">Making a meal (2) </w:t>
            </w:r>
          </w:p>
        </w:tc>
        <w:tc>
          <w:tcPr>
            <w:tcW w:w="1368" w:type="dxa"/>
          </w:tcPr>
          <w:p w14:paraId="091E3B5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D78D7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35BCB2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38E643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8A7C79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7A16A8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7236286"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BF02F17" w14:textId="77777777" w:rsidR="003A68A4" w:rsidRPr="00744DF9" w:rsidRDefault="003A68A4" w:rsidP="007A0BAC">
            <w:pPr>
              <w:keepNext/>
              <w:rPr>
                <w:sz w:val="20"/>
                <w:szCs w:val="20"/>
              </w:rPr>
            </w:pPr>
            <w:r w:rsidRPr="00744DF9">
              <w:rPr>
                <w:sz w:val="20"/>
                <w:szCs w:val="20"/>
              </w:rPr>
              <w:t xml:space="preserve">Household chores, i.e. vacuuming, folding clothes, making bed, putting away dishes (3) </w:t>
            </w:r>
          </w:p>
        </w:tc>
        <w:tc>
          <w:tcPr>
            <w:tcW w:w="1368" w:type="dxa"/>
          </w:tcPr>
          <w:p w14:paraId="584B663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F9E06A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C7316D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6409AA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779393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0945F9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3E2FFE2"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7387532B" w14:textId="77777777" w:rsidR="003A68A4" w:rsidRPr="00744DF9" w:rsidRDefault="003A68A4" w:rsidP="007A0BAC">
            <w:pPr>
              <w:keepNext/>
              <w:rPr>
                <w:sz w:val="20"/>
                <w:szCs w:val="20"/>
              </w:rPr>
            </w:pPr>
            <w:r w:rsidRPr="00744DF9">
              <w:rPr>
                <w:sz w:val="20"/>
                <w:szCs w:val="20"/>
              </w:rPr>
              <w:t xml:space="preserve">Driving (4) </w:t>
            </w:r>
          </w:p>
        </w:tc>
        <w:tc>
          <w:tcPr>
            <w:tcW w:w="1368" w:type="dxa"/>
          </w:tcPr>
          <w:p w14:paraId="298E841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B6D6C4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FE07D9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23E1B5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3AB8F2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79FAE0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AA8EFB4"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67F3853" w14:textId="77777777" w:rsidR="003A68A4" w:rsidRPr="00744DF9" w:rsidRDefault="003A68A4" w:rsidP="007A0BAC">
            <w:pPr>
              <w:keepNext/>
              <w:rPr>
                <w:sz w:val="20"/>
                <w:szCs w:val="20"/>
              </w:rPr>
            </w:pPr>
            <w:r w:rsidRPr="00744DF9">
              <w:rPr>
                <w:sz w:val="20"/>
                <w:szCs w:val="20"/>
              </w:rPr>
              <w:t xml:space="preserve">Perform activities in proper order, i.e. putting on clothes in right order, following recipe instructions (5) </w:t>
            </w:r>
          </w:p>
        </w:tc>
        <w:tc>
          <w:tcPr>
            <w:tcW w:w="1368" w:type="dxa"/>
          </w:tcPr>
          <w:p w14:paraId="49A09CF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1B2C79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2A08CA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43FD7F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04D635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3E8F26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7E009764" w14:textId="77777777" w:rsidR="003A68A4" w:rsidRPr="00744DF9" w:rsidRDefault="003A68A4" w:rsidP="003A68A4">
      <w:pPr>
        <w:rPr>
          <w:sz w:val="20"/>
          <w:szCs w:val="20"/>
        </w:rPr>
      </w:pPr>
    </w:p>
    <w:p w14:paraId="77BCD0B5" w14:textId="77777777" w:rsidR="003A68A4" w:rsidRPr="00744DF9" w:rsidRDefault="003A68A4" w:rsidP="003A68A4">
      <w:pPr>
        <w:keepNext/>
        <w:rPr>
          <w:sz w:val="20"/>
          <w:szCs w:val="20"/>
        </w:rPr>
      </w:pPr>
      <w:r w:rsidRPr="00744DF9">
        <w:rPr>
          <w:sz w:val="20"/>
          <w:szCs w:val="20"/>
        </w:rPr>
        <w:t xml:space="preserve">Q3.6 Completing mental tasks.  How much does your loved one’s difficulty with completing mental tasks interfere with your day-to-day life as a caregiver? Examples of how problems interfere with your day-to-day life include </w:t>
      </w:r>
      <w:r w:rsidRPr="00744DF9">
        <w:rPr>
          <w:sz w:val="20"/>
          <w:szCs w:val="20"/>
        </w:rPr>
        <w:lastRenderedPageBreak/>
        <w:t>affecting your ability to concentrate, complete tasks at home or work, attend to other things, complete daily chores, etc.</w:t>
      </w:r>
    </w:p>
    <w:p w14:paraId="219FB9D9"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1370"/>
        <w:gridCol w:w="1330"/>
        <w:gridCol w:w="1322"/>
        <w:gridCol w:w="1326"/>
        <w:gridCol w:w="1352"/>
        <w:gridCol w:w="1330"/>
        <w:gridCol w:w="1330"/>
      </w:tblGrid>
      <w:tr w:rsidR="003A68A4" w:rsidRPr="00744DF9" w14:paraId="02180F7D"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7A98AAF" w14:textId="77777777" w:rsidR="003A68A4" w:rsidRPr="00744DF9" w:rsidRDefault="003A68A4" w:rsidP="007A0BAC">
            <w:pPr>
              <w:keepNext/>
              <w:rPr>
                <w:sz w:val="20"/>
                <w:szCs w:val="20"/>
              </w:rPr>
            </w:pPr>
          </w:p>
        </w:tc>
        <w:tc>
          <w:tcPr>
            <w:tcW w:w="1368" w:type="dxa"/>
          </w:tcPr>
          <w:p w14:paraId="0E3A0EAE"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6451D80A"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32D9E5A1"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6C4B1DD6"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18C49E78"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4A0021A8"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3737FD85"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7016DFA3" w14:textId="77777777" w:rsidR="003A68A4" w:rsidRPr="00744DF9" w:rsidRDefault="003A68A4" w:rsidP="007A0BAC">
            <w:pPr>
              <w:keepNext/>
              <w:rPr>
                <w:sz w:val="20"/>
                <w:szCs w:val="20"/>
              </w:rPr>
            </w:pPr>
            <w:r w:rsidRPr="00744DF9">
              <w:rPr>
                <w:sz w:val="20"/>
                <w:szCs w:val="20"/>
              </w:rPr>
              <w:t xml:space="preserve">Plan or organize, i.e. making a grocery list (1) </w:t>
            </w:r>
          </w:p>
        </w:tc>
        <w:tc>
          <w:tcPr>
            <w:tcW w:w="1368" w:type="dxa"/>
          </w:tcPr>
          <w:p w14:paraId="388E570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7AD2D7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9B5EF1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3A3374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78C6F6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19B206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4C13E210"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7A059DD2" w14:textId="77777777" w:rsidR="003A68A4" w:rsidRPr="00744DF9" w:rsidRDefault="003A68A4" w:rsidP="007A0BAC">
            <w:pPr>
              <w:keepNext/>
              <w:rPr>
                <w:sz w:val="20"/>
                <w:szCs w:val="20"/>
              </w:rPr>
            </w:pPr>
            <w:r w:rsidRPr="00744DF9">
              <w:rPr>
                <w:sz w:val="20"/>
                <w:szCs w:val="20"/>
              </w:rPr>
              <w:t xml:space="preserve">Make decisions (2) </w:t>
            </w:r>
          </w:p>
        </w:tc>
        <w:tc>
          <w:tcPr>
            <w:tcW w:w="1368" w:type="dxa"/>
          </w:tcPr>
          <w:p w14:paraId="44848A0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BB041C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3D8463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B0A541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647F0D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0EF015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0E4B60A"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1D47022" w14:textId="77777777" w:rsidR="003A68A4" w:rsidRPr="00744DF9" w:rsidRDefault="003A68A4" w:rsidP="007A0BAC">
            <w:pPr>
              <w:keepNext/>
              <w:rPr>
                <w:sz w:val="20"/>
                <w:szCs w:val="20"/>
              </w:rPr>
            </w:pPr>
            <w:r w:rsidRPr="00744DF9">
              <w:rPr>
                <w:sz w:val="20"/>
                <w:szCs w:val="20"/>
              </w:rPr>
              <w:t xml:space="preserve">Pay bills or manage budget (3) </w:t>
            </w:r>
          </w:p>
        </w:tc>
        <w:tc>
          <w:tcPr>
            <w:tcW w:w="1368" w:type="dxa"/>
          </w:tcPr>
          <w:p w14:paraId="3DDE868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CDC533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7070B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3A013B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F22008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67BA7E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57ED09F"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612859CC" w14:textId="77777777" w:rsidR="003A68A4" w:rsidRPr="00744DF9" w:rsidRDefault="003A68A4" w:rsidP="007A0BAC">
            <w:pPr>
              <w:keepNext/>
              <w:rPr>
                <w:sz w:val="20"/>
                <w:szCs w:val="20"/>
              </w:rPr>
            </w:pPr>
            <w:r w:rsidRPr="00744DF9">
              <w:rPr>
                <w:sz w:val="20"/>
                <w:szCs w:val="20"/>
              </w:rPr>
              <w:t xml:space="preserve">Remember house rules (4) </w:t>
            </w:r>
          </w:p>
        </w:tc>
        <w:tc>
          <w:tcPr>
            <w:tcW w:w="1368" w:type="dxa"/>
          </w:tcPr>
          <w:p w14:paraId="6409E1D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A29EEA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5B4D4E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557AAA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F39DC1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9BD7D5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3F469A4"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D161EF5" w14:textId="77777777" w:rsidR="003A68A4" w:rsidRPr="00744DF9" w:rsidRDefault="003A68A4" w:rsidP="007A0BAC">
            <w:pPr>
              <w:keepNext/>
              <w:rPr>
                <w:sz w:val="20"/>
                <w:szCs w:val="20"/>
              </w:rPr>
            </w:pPr>
            <w:r w:rsidRPr="00744DF9">
              <w:rPr>
                <w:sz w:val="20"/>
                <w:szCs w:val="20"/>
              </w:rPr>
              <w:t xml:space="preserve">Poor concentration, i.e. becomes easily distracted (5) </w:t>
            </w:r>
          </w:p>
        </w:tc>
        <w:tc>
          <w:tcPr>
            <w:tcW w:w="1368" w:type="dxa"/>
          </w:tcPr>
          <w:p w14:paraId="14AE638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12C6F8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0BE9CA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8D798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D7B3B5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A0694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32859B09" w14:textId="77777777" w:rsidR="003A68A4" w:rsidRPr="00744DF9" w:rsidRDefault="003A68A4" w:rsidP="003A68A4">
      <w:pPr>
        <w:rPr>
          <w:sz w:val="20"/>
          <w:szCs w:val="20"/>
        </w:rPr>
      </w:pPr>
    </w:p>
    <w:p w14:paraId="4A9975AC" w14:textId="77777777" w:rsidR="003A68A4" w:rsidRPr="00744DF9" w:rsidRDefault="003A68A4" w:rsidP="003A68A4">
      <w:pPr>
        <w:rPr>
          <w:sz w:val="20"/>
          <w:szCs w:val="20"/>
        </w:rPr>
      </w:pPr>
    </w:p>
    <w:p w14:paraId="7C44134F" w14:textId="77777777" w:rsidR="003A68A4" w:rsidRPr="00744DF9" w:rsidRDefault="003A68A4" w:rsidP="003A68A4">
      <w:pPr>
        <w:rPr>
          <w:sz w:val="20"/>
          <w:szCs w:val="20"/>
        </w:rPr>
      </w:pPr>
    </w:p>
    <w:p w14:paraId="5AA5B702" w14:textId="77777777" w:rsidR="003A68A4" w:rsidRPr="00744DF9" w:rsidRDefault="003A68A4" w:rsidP="003A68A4">
      <w:pPr>
        <w:rPr>
          <w:sz w:val="20"/>
          <w:szCs w:val="20"/>
        </w:rPr>
      </w:pPr>
      <w:r w:rsidRPr="00744DF9">
        <w:rPr>
          <w:sz w:val="20"/>
          <w:szCs w:val="20"/>
        </w:rPr>
        <w:br w:type="page"/>
      </w:r>
    </w:p>
    <w:p w14:paraId="226AA491" w14:textId="77777777" w:rsidR="003A68A4" w:rsidRPr="00744DF9" w:rsidRDefault="003A68A4" w:rsidP="003A68A4">
      <w:pPr>
        <w:keepNext/>
        <w:rPr>
          <w:sz w:val="20"/>
          <w:szCs w:val="20"/>
        </w:rPr>
      </w:pPr>
      <w:r w:rsidRPr="00744DF9">
        <w:rPr>
          <w:sz w:val="20"/>
          <w:szCs w:val="20"/>
        </w:rPr>
        <w:lastRenderedPageBreak/>
        <w:t>Q3.7 Personality or behavior changes.  How much does your loved one’s changes in personality or behavior interfere with your day-to-day life as a caregiver? Examples of how problems interfere with your day-to-day life include affecting your ability to concentrate, complete tasks at home or work, attend to other things, complete daily chores, etc.</w:t>
      </w:r>
    </w:p>
    <w:tbl>
      <w:tblPr>
        <w:tblStyle w:val="QQuestionTable"/>
        <w:tblW w:w="9576" w:type="auto"/>
        <w:tblLook w:val="07E0" w:firstRow="1" w:lastRow="1" w:firstColumn="1" w:lastColumn="1" w:noHBand="1" w:noVBand="1"/>
      </w:tblPr>
      <w:tblGrid>
        <w:gridCol w:w="1365"/>
        <w:gridCol w:w="1331"/>
        <w:gridCol w:w="1323"/>
        <w:gridCol w:w="1327"/>
        <w:gridCol w:w="1352"/>
        <w:gridCol w:w="1331"/>
        <w:gridCol w:w="1331"/>
      </w:tblGrid>
      <w:tr w:rsidR="003A68A4" w:rsidRPr="00744DF9" w14:paraId="5CBFE36F"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038042C" w14:textId="77777777" w:rsidR="003A68A4" w:rsidRPr="00744DF9" w:rsidRDefault="003A68A4" w:rsidP="007A0BAC">
            <w:pPr>
              <w:keepNext/>
              <w:rPr>
                <w:sz w:val="20"/>
                <w:szCs w:val="20"/>
              </w:rPr>
            </w:pPr>
          </w:p>
        </w:tc>
        <w:tc>
          <w:tcPr>
            <w:tcW w:w="1368" w:type="dxa"/>
          </w:tcPr>
          <w:p w14:paraId="30050059"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4AEB339E"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3C2813B5"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6888E264"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6661F5C9"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571F0998"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246070AD"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88503A6" w14:textId="77777777" w:rsidR="003A68A4" w:rsidRPr="00744DF9" w:rsidRDefault="003A68A4" w:rsidP="007A0BAC">
            <w:pPr>
              <w:keepNext/>
              <w:rPr>
                <w:sz w:val="20"/>
                <w:szCs w:val="20"/>
              </w:rPr>
            </w:pPr>
            <w:r w:rsidRPr="00744DF9">
              <w:rPr>
                <w:sz w:val="20"/>
                <w:szCs w:val="20"/>
              </w:rPr>
              <w:t xml:space="preserve">Appears withdrawn, depressed, or display decreased energy and motivation, i.e.  behaves passively, stares into the distance, removes themselves from social activities, hobbies, favorite sports, sleeps more than usual (1) </w:t>
            </w:r>
          </w:p>
        </w:tc>
        <w:tc>
          <w:tcPr>
            <w:tcW w:w="1368" w:type="dxa"/>
          </w:tcPr>
          <w:p w14:paraId="31E9C77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0967AC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7F1B80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F2DCF2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716A4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908097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6A5DDF1"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22CF7125" w14:textId="77777777" w:rsidR="003A68A4" w:rsidRPr="00744DF9" w:rsidRDefault="003A68A4" w:rsidP="007A0BAC">
            <w:pPr>
              <w:keepNext/>
              <w:rPr>
                <w:sz w:val="20"/>
                <w:szCs w:val="20"/>
              </w:rPr>
            </w:pPr>
            <w:r w:rsidRPr="00744DF9">
              <w:rPr>
                <w:sz w:val="20"/>
                <w:szCs w:val="20"/>
              </w:rPr>
              <w:t xml:space="preserve">Anxiety, aggression, agitation, irritability, feels upset (2) </w:t>
            </w:r>
          </w:p>
        </w:tc>
        <w:tc>
          <w:tcPr>
            <w:tcW w:w="1368" w:type="dxa"/>
          </w:tcPr>
          <w:p w14:paraId="0B34592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24E112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7F4DE0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7F6C3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0AC7E9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481E7C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2D6EDFA"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74402ACF" w14:textId="77777777" w:rsidR="003A68A4" w:rsidRPr="00744DF9" w:rsidRDefault="003A68A4" w:rsidP="007A0BAC">
            <w:pPr>
              <w:keepNext/>
              <w:rPr>
                <w:sz w:val="20"/>
                <w:szCs w:val="20"/>
              </w:rPr>
            </w:pPr>
            <w:r w:rsidRPr="00744DF9">
              <w:rPr>
                <w:sz w:val="20"/>
                <w:szCs w:val="20"/>
              </w:rPr>
              <w:t xml:space="preserve">Delusional behavior or paranoia, i.e. accuses others of stealing (3) </w:t>
            </w:r>
          </w:p>
        </w:tc>
        <w:tc>
          <w:tcPr>
            <w:tcW w:w="1368" w:type="dxa"/>
          </w:tcPr>
          <w:p w14:paraId="5CB7333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B35CF0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A5422E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8CBA5F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AC1CA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0D4E80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3D5E91B"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A744C96" w14:textId="77777777" w:rsidR="003A68A4" w:rsidRPr="00744DF9" w:rsidRDefault="003A68A4" w:rsidP="007A0BAC">
            <w:pPr>
              <w:keepNext/>
              <w:rPr>
                <w:sz w:val="20"/>
                <w:szCs w:val="20"/>
              </w:rPr>
            </w:pPr>
            <w:r w:rsidRPr="00744DF9">
              <w:rPr>
                <w:sz w:val="20"/>
                <w:szCs w:val="20"/>
              </w:rPr>
              <w:t xml:space="preserve">Obsessive behavior (4) </w:t>
            </w:r>
          </w:p>
        </w:tc>
        <w:tc>
          <w:tcPr>
            <w:tcW w:w="1368" w:type="dxa"/>
          </w:tcPr>
          <w:p w14:paraId="3AAAFC3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C9BC9F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FA0C53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5BB258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79A7AC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C646DD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FEAA987"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05C8627" w14:textId="77777777" w:rsidR="003A68A4" w:rsidRPr="00744DF9" w:rsidRDefault="003A68A4" w:rsidP="007A0BAC">
            <w:pPr>
              <w:keepNext/>
              <w:rPr>
                <w:sz w:val="20"/>
                <w:szCs w:val="20"/>
              </w:rPr>
            </w:pPr>
            <w:r w:rsidRPr="00744DF9">
              <w:rPr>
                <w:sz w:val="20"/>
                <w:szCs w:val="20"/>
              </w:rPr>
              <w:t xml:space="preserve">Mood swings or unpredictable behavior (5) </w:t>
            </w:r>
          </w:p>
        </w:tc>
        <w:tc>
          <w:tcPr>
            <w:tcW w:w="1368" w:type="dxa"/>
          </w:tcPr>
          <w:p w14:paraId="08935BB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83325C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D3CD4A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1B7D01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3B68A6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CE7491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28767B28" w14:textId="77777777" w:rsidR="003A68A4" w:rsidRPr="00744DF9" w:rsidRDefault="003A68A4" w:rsidP="003A68A4">
      <w:pPr>
        <w:rPr>
          <w:sz w:val="20"/>
          <w:szCs w:val="20"/>
        </w:rPr>
      </w:pPr>
    </w:p>
    <w:p w14:paraId="645F8293" w14:textId="77777777" w:rsidR="003A68A4" w:rsidRPr="00744DF9" w:rsidRDefault="003A68A4" w:rsidP="003A68A4">
      <w:pPr>
        <w:keepNext/>
        <w:rPr>
          <w:sz w:val="20"/>
          <w:szCs w:val="20"/>
        </w:rPr>
      </w:pPr>
      <w:r w:rsidRPr="00744DF9">
        <w:rPr>
          <w:sz w:val="20"/>
          <w:szCs w:val="20"/>
        </w:rPr>
        <w:lastRenderedPageBreak/>
        <w:t>Q3.8 Poor judgment. How much does your loved one’s poor judgment interfere with your day-to-day life as a caregiver? Examples of how problems interfere with your day-to-day life include affecting your ability to concentrate, complete tasks at home or work, attend to other things, complete daily chores, etc.</w:t>
      </w:r>
    </w:p>
    <w:p w14:paraId="3F212176" w14:textId="77777777" w:rsidR="003A68A4" w:rsidRPr="00744DF9" w:rsidRDefault="003A68A4" w:rsidP="003A68A4">
      <w:pPr>
        <w:keepNext/>
        <w:rPr>
          <w:sz w:val="20"/>
          <w:szCs w:val="20"/>
        </w:rPr>
      </w:pPr>
    </w:p>
    <w:tbl>
      <w:tblPr>
        <w:tblStyle w:val="QQuestionTable"/>
        <w:tblW w:w="9576" w:type="auto"/>
        <w:tblLook w:val="07E0" w:firstRow="1" w:lastRow="1" w:firstColumn="1" w:lastColumn="1" w:noHBand="1" w:noVBand="1"/>
      </w:tblPr>
      <w:tblGrid>
        <w:gridCol w:w="1503"/>
        <w:gridCol w:w="1307"/>
        <w:gridCol w:w="1294"/>
        <w:gridCol w:w="1300"/>
        <w:gridCol w:w="1342"/>
        <w:gridCol w:w="1307"/>
        <w:gridCol w:w="1307"/>
      </w:tblGrid>
      <w:tr w:rsidR="003A68A4" w:rsidRPr="00744DF9" w14:paraId="5FCC2186"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50D8075" w14:textId="77777777" w:rsidR="003A68A4" w:rsidRPr="00744DF9" w:rsidRDefault="003A68A4" w:rsidP="007A0BAC">
            <w:pPr>
              <w:keepNext/>
              <w:rPr>
                <w:sz w:val="20"/>
                <w:szCs w:val="20"/>
              </w:rPr>
            </w:pPr>
          </w:p>
        </w:tc>
        <w:tc>
          <w:tcPr>
            <w:tcW w:w="1368" w:type="dxa"/>
          </w:tcPr>
          <w:p w14:paraId="22060B7B"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5CF334A4"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793751F0"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5A4F66A3"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33215E32"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22277BFB"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29D3E254"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352F0D9D" w14:textId="77777777" w:rsidR="003A68A4" w:rsidRPr="00744DF9" w:rsidRDefault="003A68A4" w:rsidP="007A0BAC">
            <w:pPr>
              <w:keepNext/>
              <w:rPr>
                <w:sz w:val="20"/>
                <w:szCs w:val="20"/>
              </w:rPr>
            </w:pPr>
            <w:r w:rsidRPr="00744DF9">
              <w:rPr>
                <w:sz w:val="20"/>
                <w:szCs w:val="20"/>
              </w:rPr>
              <w:t xml:space="preserve">Spends money foolishly, i.e. gives money to strangers, telemarketers (1) </w:t>
            </w:r>
          </w:p>
        </w:tc>
        <w:tc>
          <w:tcPr>
            <w:tcW w:w="1368" w:type="dxa"/>
          </w:tcPr>
          <w:p w14:paraId="692A042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BEDDD8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F59497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F63E22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5E8959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6BE9E84"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819202D"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09E8915" w14:textId="77777777" w:rsidR="003A68A4" w:rsidRPr="00744DF9" w:rsidRDefault="003A68A4" w:rsidP="007A0BAC">
            <w:pPr>
              <w:keepNext/>
              <w:rPr>
                <w:sz w:val="20"/>
                <w:szCs w:val="20"/>
              </w:rPr>
            </w:pPr>
            <w:r w:rsidRPr="00744DF9">
              <w:rPr>
                <w:sz w:val="20"/>
                <w:szCs w:val="20"/>
              </w:rPr>
              <w:t xml:space="preserve">Dresses inappropriately, i.e. does not dress according to outside weather condition (2) </w:t>
            </w:r>
          </w:p>
        </w:tc>
        <w:tc>
          <w:tcPr>
            <w:tcW w:w="1368" w:type="dxa"/>
          </w:tcPr>
          <w:p w14:paraId="1CFDB8E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CAC552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A4CB3E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B9F92B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3CC6DD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49EB88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0F7C921"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6F44D17" w14:textId="77777777" w:rsidR="003A68A4" w:rsidRPr="00744DF9" w:rsidRDefault="003A68A4" w:rsidP="007A0BAC">
            <w:pPr>
              <w:keepNext/>
              <w:rPr>
                <w:sz w:val="20"/>
                <w:szCs w:val="20"/>
              </w:rPr>
            </w:pPr>
            <w:r w:rsidRPr="00744DF9">
              <w:rPr>
                <w:sz w:val="20"/>
                <w:szCs w:val="20"/>
              </w:rPr>
              <w:t xml:space="preserve">Does not recognize danger, i.e. crosses busy street, leaves stove on, leaves house in middle of night (3) </w:t>
            </w:r>
          </w:p>
        </w:tc>
        <w:tc>
          <w:tcPr>
            <w:tcW w:w="1368" w:type="dxa"/>
          </w:tcPr>
          <w:p w14:paraId="753E570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39D820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C933D1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79C35E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ECD044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A2A39C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1E165A11"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1CEBF386" w14:textId="77777777" w:rsidR="003A68A4" w:rsidRPr="00744DF9" w:rsidRDefault="003A68A4" w:rsidP="007A0BAC">
            <w:pPr>
              <w:keepNext/>
              <w:rPr>
                <w:sz w:val="20"/>
                <w:szCs w:val="20"/>
              </w:rPr>
            </w:pPr>
            <w:r w:rsidRPr="00744DF9">
              <w:rPr>
                <w:sz w:val="20"/>
                <w:szCs w:val="20"/>
              </w:rPr>
              <w:t xml:space="preserve">Visual problems, i.e. judging distance, determining color (4) </w:t>
            </w:r>
          </w:p>
        </w:tc>
        <w:tc>
          <w:tcPr>
            <w:tcW w:w="1368" w:type="dxa"/>
          </w:tcPr>
          <w:p w14:paraId="22EA0AD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7AD8AB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7AEFDA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F449B9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612FAF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132348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DB611B6"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A8A0009" w14:textId="77777777" w:rsidR="003A68A4" w:rsidRPr="00744DF9" w:rsidRDefault="003A68A4" w:rsidP="007A0BAC">
            <w:pPr>
              <w:keepNext/>
              <w:rPr>
                <w:sz w:val="20"/>
                <w:szCs w:val="20"/>
              </w:rPr>
            </w:pPr>
            <w:r w:rsidRPr="00744DF9">
              <w:rPr>
                <w:sz w:val="20"/>
                <w:szCs w:val="20"/>
              </w:rPr>
              <w:t xml:space="preserve">Disregards proper hygiene and grooming, i.e. does not understand need for this (5) </w:t>
            </w:r>
          </w:p>
        </w:tc>
        <w:tc>
          <w:tcPr>
            <w:tcW w:w="1368" w:type="dxa"/>
          </w:tcPr>
          <w:p w14:paraId="7B304C8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6F3FF0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98A92D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4312FC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E01E88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A42BF6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0CD2428B" w14:textId="77777777" w:rsidR="003A68A4" w:rsidRPr="00744DF9" w:rsidRDefault="003A68A4" w:rsidP="003A68A4">
      <w:pPr>
        <w:rPr>
          <w:sz w:val="20"/>
          <w:szCs w:val="20"/>
        </w:rPr>
      </w:pPr>
    </w:p>
    <w:p w14:paraId="794F96A6" w14:textId="77777777" w:rsidR="003A68A4" w:rsidRPr="00744DF9" w:rsidRDefault="003A68A4" w:rsidP="003A68A4">
      <w:pPr>
        <w:rPr>
          <w:sz w:val="20"/>
          <w:szCs w:val="20"/>
        </w:rPr>
      </w:pPr>
    </w:p>
    <w:p w14:paraId="7D535B6E" w14:textId="77777777" w:rsidR="003A68A4" w:rsidRPr="00744DF9" w:rsidRDefault="003A68A4" w:rsidP="003A68A4">
      <w:pPr>
        <w:keepNext/>
        <w:rPr>
          <w:sz w:val="20"/>
          <w:szCs w:val="20"/>
        </w:rPr>
      </w:pPr>
      <w:r w:rsidRPr="00744DF9">
        <w:rPr>
          <w:sz w:val="20"/>
          <w:szCs w:val="20"/>
        </w:rPr>
        <w:t>Q3.9 Body function or motor coordination. How much does your loved one’s difficulty with body function or motor coordination interfere with your day-to-day life as a caregiver? Examples of how problems interfere with your day-</w:t>
      </w:r>
      <w:r w:rsidRPr="00744DF9">
        <w:rPr>
          <w:sz w:val="20"/>
          <w:szCs w:val="20"/>
        </w:rPr>
        <w:lastRenderedPageBreak/>
        <w:t>to-day life include affecting your ability to concentrate, complete tasks at home or work, attend to other things, complete daily chores, etc.</w:t>
      </w:r>
    </w:p>
    <w:tbl>
      <w:tblPr>
        <w:tblStyle w:val="QQuestionTable"/>
        <w:tblW w:w="9576" w:type="auto"/>
        <w:tblLook w:val="07E0" w:firstRow="1" w:lastRow="1" w:firstColumn="1" w:lastColumn="1" w:noHBand="1" w:noVBand="1"/>
      </w:tblPr>
      <w:tblGrid>
        <w:gridCol w:w="1365"/>
        <w:gridCol w:w="1331"/>
        <w:gridCol w:w="1323"/>
        <w:gridCol w:w="1327"/>
        <w:gridCol w:w="1352"/>
        <w:gridCol w:w="1331"/>
        <w:gridCol w:w="1331"/>
      </w:tblGrid>
      <w:tr w:rsidR="003A68A4" w:rsidRPr="00744DF9" w14:paraId="4D9E76D4" w14:textId="77777777" w:rsidTr="007A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1E7985B" w14:textId="77777777" w:rsidR="003A68A4" w:rsidRPr="00744DF9" w:rsidRDefault="003A68A4" w:rsidP="007A0BAC">
            <w:pPr>
              <w:keepNext/>
              <w:rPr>
                <w:sz w:val="20"/>
                <w:szCs w:val="20"/>
              </w:rPr>
            </w:pPr>
          </w:p>
        </w:tc>
        <w:tc>
          <w:tcPr>
            <w:tcW w:w="1368" w:type="dxa"/>
          </w:tcPr>
          <w:p w14:paraId="2CCC853F"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Does not apply (1)</w:t>
            </w:r>
          </w:p>
        </w:tc>
        <w:tc>
          <w:tcPr>
            <w:tcW w:w="1368" w:type="dxa"/>
          </w:tcPr>
          <w:p w14:paraId="3D207F7B"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Not at all (2)</w:t>
            </w:r>
          </w:p>
        </w:tc>
        <w:tc>
          <w:tcPr>
            <w:tcW w:w="1368" w:type="dxa"/>
          </w:tcPr>
          <w:p w14:paraId="22C76801"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A little bit (3)</w:t>
            </w:r>
          </w:p>
        </w:tc>
        <w:tc>
          <w:tcPr>
            <w:tcW w:w="1368" w:type="dxa"/>
          </w:tcPr>
          <w:p w14:paraId="56EDAB6E"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Somewhat (4)</w:t>
            </w:r>
          </w:p>
        </w:tc>
        <w:tc>
          <w:tcPr>
            <w:tcW w:w="1368" w:type="dxa"/>
          </w:tcPr>
          <w:p w14:paraId="76D67638"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Quite a bit (5)</w:t>
            </w:r>
          </w:p>
        </w:tc>
        <w:tc>
          <w:tcPr>
            <w:tcW w:w="1368" w:type="dxa"/>
          </w:tcPr>
          <w:p w14:paraId="1C824BB1" w14:textId="77777777" w:rsidR="003A68A4" w:rsidRPr="00744DF9" w:rsidRDefault="003A68A4" w:rsidP="007A0BAC">
            <w:pPr>
              <w:cnfStyle w:val="100000000000" w:firstRow="1" w:lastRow="0" w:firstColumn="0" w:lastColumn="0" w:oddVBand="0" w:evenVBand="0" w:oddHBand="0" w:evenHBand="0" w:firstRowFirstColumn="0" w:firstRowLastColumn="0" w:lastRowFirstColumn="0" w:lastRowLastColumn="0"/>
              <w:rPr>
                <w:sz w:val="20"/>
                <w:szCs w:val="20"/>
              </w:rPr>
            </w:pPr>
            <w:r w:rsidRPr="00744DF9">
              <w:rPr>
                <w:sz w:val="20"/>
                <w:szCs w:val="20"/>
              </w:rPr>
              <w:t>Very much (6)</w:t>
            </w:r>
          </w:p>
        </w:tc>
      </w:tr>
      <w:tr w:rsidR="003A68A4" w:rsidRPr="00744DF9" w14:paraId="115C4AD6"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53417F54" w14:textId="77777777" w:rsidR="003A68A4" w:rsidRPr="00744DF9" w:rsidRDefault="003A68A4" w:rsidP="007A0BAC">
            <w:pPr>
              <w:keepNext/>
              <w:rPr>
                <w:sz w:val="20"/>
                <w:szCs w:val="20"/>
              </w:rPr>
            </w:pPr>
            <w:r w:rsidRPr="00744DF9">
              <w:rPr>
                <w:sz w:val="20"/>
                <w:szCs w:val="20"/>
              </w:rPr>
              <w:t xml:space="preserve">Large motor skills, i.e. feels unsteady on feet, poor balance, walking (1) </w:t>
            </w:r>
          </w:p>
        </w:tc>
        <w:tc>
          <w:tcPr>
            <w:tcW w:w="1368" w:type="dxa"/>
          </w:tcPr>
          <w:p w14:paraId="12BE8AF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2E5EA3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9571A9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DA31DA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5B5FFAA"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21DEEB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856B777"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1CAFB17C" w14:textId="77777777" w:rsidR="003A68A4" w:rsidRPr="00744DF9" w:rsidRDefault="003A68A4" w:rsidP="007A0BAC">
            <w:pPr>
              <w:keepNext/>
              <w:rPr>
                <w:sz w:val="20"/>
                <w:szCs w:val="20"/>
              </w:rPr>
            </w:pPr>
            <w:r w:rsidRPr="00744DF9">
              <w:rPr>
                <w:sz w:val="20"/>
                <w:szCs w:val="20"/>
              </w:rPr>
              <w:t xml:space="preserve">Fine motor skills, i.e. buttoning clothing, tying shoe laces, unlocking and opening a door (2) </w:t>
            </w:r>
          </w:p>
        </w:tc>
        <w:tc>
          <w:tcPr>
            <w:tcW w:w="1368" w:type="dxa"/>
          </w:tcPr>
          <w:p w14:paraId="1B38AF4D"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8A9DAD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573E2B7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7169CF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990B20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0F0AB1E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8810D09"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21C928F3" w14:textId="77777777" w:rsidR="003A68A4" w:rsidRPr="00744DF9" w:rsidRDefault="003A68A4" w:rsidP="007A0BAC">
            <w:pPr>
              <w:keepNext/>
              <w:rPr>
                <w:sz w:val="20"/>
                <w:szCs w:val="20"/>
              </w:rPr>
            </w:pPr>
            <w:r w:rsidRPr="00744DF9">
              <w:rPr>
                <w:sz w:val="20"/>
                <w:szCs w:val="20"/>
              </w:rPr>
              <w:t xml:space="preserve">General muscle weakness or frailty, i.e. trembling hands (3) </w:t>
            </w:r>
          </w:p>
        </w:tc>
        <w:tc>
          <w:tcPr>
            <w:tcW w:w="1368" w:type="dxa"/>
          </w:tcPr>
          <w:p w14:paraId="3D34A82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2823AAA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B566AE8"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5046DC"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4BBB341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7C981AF"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7744E03"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49DDF2C7" w14:textId="77777777" w:rsidR="003A68A4" w:rsidRPr="00744DF9" w:rsidRDefault="003A68A4" w:rsidP="007A0BAC">
            <w:pPr>
              <w:keepNext/>
              <w:rPr>
                <w:sz w:val="20"/>
                <w:szCs w:val="20"/>
              </w:rPr>
            </w:pPr>
            <w:r w:rsidRPr="00744DF9">
              <w:rPr>
                <w:sz w:val="20"/>
                <w:szCs w:val="20"/>
              </w:rPr>
              <w:t xml:space="preserve">Uncontrolled movements, i.e. loss of bowel and bladder control, loss of sensation (4) </w:t>
            </w:r>
          </w:p>
        </w:tc>
        <w:tc>
          <w:tcPr>
            <w:tcW w:w="1368" w:type="dxa"/>
          </w:tcPr>
          <w:p w14:paraId="62B7945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7C26B21"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8949A32"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7EC3566"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BC95D9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718A4B9"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C3E50A8" w14:textId="77777777" w:rsidTr="007A0BAC">
        <w:tc>
          <w:tcPr>
            <w:cnfStyle w:val="001000000000" w:firstRow="0" w:lastRow="0" w:firstColumn="1" w:lastColumn="0" w:oddVBand="0" w:evenVBand="0" w:oddHBand="0" w:evenHBand="0" w:firstRowFirstColumn="0" w:firstRowLastColumn="0" w:lastRowFirstColumn="0" w:lastRowLastColumn="0"/>
            <w:tcW w:w="1368" w:type="dxa"/>
          </w:tcPr>
          <w:p w14:paraId="13E185DC" w14:textId="77777777" w:rsidR="003A68A4" w:rsidRPr="00744DF9" w:rsidRDefault="003A68A4" w:rsidP="007A0BAC">
            <w:pPr>
              <w:keepNext/>
              <w:rPr>
                <w:sz w:val="20"/>
                <w:szCs w:val="20"/>
              </w:rPr>
            </w:pPr>
            <w:r w:rsidRPr="00744DF9">
              <w:rPr>
                <w:sz w:val="20"/>
                <w:szCs w:val="20"/>
              </w:rPr>
              <w:t xml:space="preserve">Difficulty swallowing (5) </w:t>
            </w:r>
          </w:p>
        </w:tc>
        <w:tc>
          <w:tcPr>
            <w:tcW w:w="1368" w:type="dxa"/>
          </w:tcPr>
          <w:p w14:paraId="4DD90850"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1A20B22B"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735FCB93"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D11A9D5"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69AD2BB7"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tcPr>
          <w:p w14:paraId="3372F56E" w14:textId="77777777" w:rsidR="003A68A4" w:rsidRPr="00744DF9" w:rsidRDefault="003A68A4" w:rsidP="007A0BAC">
            <w:pPr>
              <w:pStyle w:val="ListParagraph"/>
              <w:keepNext/>
              <w:numPr>
                <w:ilvl w:val="0"/>
                <w:numId w:val="36"/>
              </w:numPr>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bl>
    <w:p w14:paraId="5DA912BF" w14:textId="77777777" w:rsidR="003A68A4" w:rsidRPr="00744DF9" w:rsidRDefault="003A68A4" w:rsidP="003A68A4">
      <w:pPr>
        <w:keepNext/>
        <w:rPr>
          <w:sz w:val="20"/>
          <w:szCs w:val="20"/>
        </w:rPr>
      </w:pPr>
    </w:p>
    <w:p w14:paraId="3A4121CC" w14:textId="77777777" w:rsidR="003A68A4" w:rsidRPr="00744DF9" w:rsidRDefault="003A68A4" w:rsidP="003A68A4">
      <w:pPr>
        <w:rPr>
          <w:sz w:val="20"/>
          <w:szCs w:val="20"/>
        </w:rPr>
      </w:pPr>
      <w:r w:rsidRPr="00744DF9">
        <w:rPr>
          <w:sz w:val="20"/>
          <w:szCs w:val="20"/>
        </w:rPr>
        <w:br w:type="page"/>
      </w:r>
    </w:p>
    <w:p w14:paraId="6FBA64FA" w14:textId="77777777" w:rsidR="003A68A4" w:rsidRPr="00744DF9" w:rsidRDefault="003A68A4" w:rsidP="003A68A4">
      <w:pPr>
        <w:keepNext/>
        <w:rPr>
          <w:sz w:val="20"/>
          <w:szCs w:val="20"/>
        </w:rPr>
      </w:pPr>
      <w:r w:rsidRPr="00744DF9">
        <w:rPr>
          <w:sz w:val="20"/>
          <w:szCs w:val="20"/>
        </w:rPr>
        <w:lastRenderedPageBreak/>
        <w:t>Q3.10 Please rank the cognitive symptoms (from 1 to 8) in order from those that affect you most to those that affect you least.  One (1) is the symptom that affects you the most and eight (8) is the symptom that affects you least. </w:t>
      </w:r>
    </w:p>
    <w:p w14:paraId="5CC0AACD" w14:textId="77777777" w:rsidR="003A68A4" w:rsidRPr="00744DF9" w:rsidRDefault="003A68A4" w:rsidP="003A68A4">
      <w:pPr>
        <w:pStyle w:val="ListParagraph"/>
        <w:keepNext/>
        <w:ind w:left="0"/>
        <w:rPr>
          <w:sz w:val="20"/>
          <w:szCs w:val="20"/>
        </w:rPr>
      </w:pPr>
      <w:r w:rsidRPr="00744DF9">
        <w:rPr>
          <w:sz w:val="20"/>
          <w:szCs w:val="20"/>
        </w:rPr>
        <w:t xml:space="preserve">______ Memory problems </w:t>
      </w:r>
    </w:p>
    <w:p w14:paraId="66656E89" w14:textId="77777777" w:rsidR="003A68A4" w:rsidRPr="00744DF9" w:rsidRDefault="003A68A4" w:rsidP="003A68A4">
      <w:pPr>
        <w:pStyle w:val="ListParagraph"/>
        <w:keepNext/>
        <w:ind w:left="0"/>
        <w:rPr>
          <w:sz w:val="20"/>
          <w:szCs w:val="20"/>
        </w:rPr>
      </w:pPr>
      <w:r w:rsidRPr="00744DF9">
        <w:rPr>
          <w:sz w:val="20"/>
          <w:szCs w:val="20"/>
        </w:rPr>
        <w:t xml:space="preserve">______ Language problems </w:t>
      </w:r>
    </w:p>
    <w:p w14:paraId="5C4E6578" w14:textId="77777777" w:rsidR="003A68A4" w:rsidRPr="00744DF9" w:rsidRDefault="003A68A4" w:rsidP="003A68A4">
      <w:pPr>
        <w:pStyle w:val="ListParagraph"/>
        <w:keepNext/>
        <w:ind w:left="0"/>
        <w:rPr>
          <w:sz w:val="20"/>
          <w:szCs w:val="20"/>
        </w:rPr>
      </w:pPr>
      <w:r w:rsidRPr="00744DF9">
        <w:rPr>
          <w:sz w:val="20"/>
          <w:szCs w:val="20"/>
        </w:rPr>
        <w:t xml:space="preserve">______ Confusion </w:t>
      </w:r>
    </w:p>
    <w:p w14:paraId="4697956B" w14:textId="77777777" w:rsidR="003A68A4" w:rsidRPr="00744DF9" w:rsidRDefault="003A68A4" w:rsidP="003A68A4">
      <w:pPr>
        <w:pStyle w:val="ListParagraph"/>
        <w:keepNext/>
        <w:ind w:left="0"/>
        <w:rPr>
          <w:sz w:val="20"/>
          <w:szCs w:val="20"/>
        </w:rPr>
      </w:pPr>
      <w:r w:rsidRPr="00744DF9">
        <w:rPr>
          <w:sz w:val="20"/>
          <w:szCs w:val="20"/>
        </w:rPr>
        <w:t xml:space="preserve">______ Completing familiar tasks </w:t>
      </w:r>
    </w:p>
    <w:p w14:paraId="404C0822" w14:textId="77777777" w:rsidR="003A68A4" w:rsidRPr="00744DF9" w:rsidRDefault="003A68A4" w:rsidP="003A68A4">
      <w:pPr>
        <w:pStyle w:val="ListParagraph"/>
        <w:keepNext/>
        <w:ind w:left="0"/>
        <w:rPr>
          <w:sz w:val="20"/>
          <w:szCs w:val="20"/>
        </w:rPr>
      </w:pPr>
      <w:r w:rsidRPr="00744DF9">
        <w:rPr>
          <w:sz w:val="20"/>
          <w:szCs w:val="20"/>
        </w:rPr>
        <w:t xml:space="preserve">______ Completing mental tasks </w:t>
      </w:r>
    </w:p>
    <w:p w14:paraId="3FE0C729" w14:textId="77777777" w:rsidR="003A68A4" w:rsidRPr="00744DF9" w:rsidRDefault="003A68A4" w:rsidP="003A68A4">
      <w:pPr>
        <w:pStyle w:val="ListParagraph"/>
        <w:keepNext/>
        <w:ind w:left="0"/>
        <w:rPr>
          <w:sz w:val="20"/>
          <w:szCs w:val="20"/>
        </w:rPr>
      </w:pPr>
      <w:r w:rsidRPr="00744DF9">
        <w:rPr>
          <w:sz w:val="20"/>
          <w:szCs w:val="20"/>
        </w:rPr>
        <w:t xml:space="preserve">______ Changes in personality or mood </w:t>
      </w:r>
    </w:p>
    <w:p w14:paraId="2D453C53" w14:textId="77777777" w:rsidR="003A68A4" w:rsidRPr="00744DF9" w:rsidRDefault="003A68A4" w:rsidP="003A68A4">
      <w:pPr>
        <w:pStyle w:val="ListParagraph"/>
        <w:keepNext/>
        <w:ind w:left="0"/>
        <w:rPr>
          <w:sz w:val="20"/>
          <w:szCs w:val="20"/>
        </w:rPr>
      </w:pPr>
      <w:r w:rsidRPr="00744DF9">
        <w:rPr>
          <w:sz w:val="20"/>
          <w:szCs w:val="20"/>
        </w:rPr>
        <w:t xml:space="preserve">______ Poor judgment </w:t>
      </w:r>
    </w:p>
    <w:p w14:paraId="5427FA1E" w14:textId="77777777" w:rsidR="003A68A4" w:rsidRPr="00744DF9" w:rsidRDefault="003A68A4" w:rsidP="003A68A4">
      <w:pPr>
        <w:pStyle w:val="ListParagraph"/>
        <w:keepNext/>
        <w:ind w:left="0"/>
        <w:rPr>
          <w:sz w:val="20"/>
          <w:szCs w:val="20"/>
        </w:rPr>
      </w:pPr>
      <w:r w:rsidRPr="00744DF9">
        <w:rPr>
          <w:sz w:val="20"/>
          <w:szCs w:val="20"/>
        </w:rPr>
        <w:t xml:space="preserve">______ Body function or motor coordination </w:t>
      </w:r>
    </w:p>
    <w:p w14:paraId="1CB3330F" w14:textId="77777777" w:rsidR="003A68A4" w:rsidRPr="00744DF9" w:rsidRDefault="003A68A4" w:rsidP="003A68A4">
      <w:pPr>
        <w:keepNext/>
        <w:rPr>
          <w:sz w:val="20"/>
          <w:szCs w:val="20"/>
        </w:rPr>
      </w:pPr>
    </w:p>
    <w:p w14:paraId="21BA77FB" w14:textId="77777777" w:rsidR="003A68A4" w:rsidRPr="00744DF9" w:rsidRDefault="003A68A4" w:rsidP="003A68A4">
      <w:pPr>
        <w:rPr>
          <w:sz w:val="20"/>
          <w:szCs w:val="20"/>
        </w:rPr>
      </w:pPr>
      <w:r w:rsidRPr="00744DF9">
        <w:rPr>
          <w:sz w:val="20"/>
          <w:szCs w:val="20"/>
        </w:rPr>
        <w:br w:type="page"/>
      </w:r>
    </w:p>
    <w:p w14:paraId="09998E23" w14:textId="77777777" w:rsidR="003A68A4" w:rsidRPr="00744DF9" w:rsidRDefault="003A68A4" w:rsidP="003A68A4">
      <w:pPr>
        <w:keepNext/>
        <w:rPr>
          <w:sz w:val="20"/>
          <w:szCs w:val="20"/>
        </w:rPr>
      </w:pPr>
      <w:r w:rsidRPr="00744DF9">
        <w:rPr>
          <w:sz w:val="20"/>
          <w:szCs w:val="20"/>
        </w:rPr>
        <w:lastRenderedPageBreak/>
        <w:t xml:space="preserve">Q3.11 </w:t>
      </w:r>
      <w:r w:rsidRPr="00744DF9">
        <w:rPr>
          <w:sz w:val="20"/>
          <w:szCs w:val="20"/>
          <w:u w:val="single"/>
        </w:rPr>
        <w:t>For the cognitive symptom that you ranked as number 1 in the question above</w:t>
      </w:r>
      <w:r w:rsidRPr="00744DF9">
        <w:rPr>
          <w:sz w:val="20"/>
          <w:szCs w:val="20"/>
        </w:rPr>
        <w:t xml:space="preserve">, indicate how much this symptom affects your emotional health, social health, general health, etc. Zero means the cognitive symptom does not affect health at all. Ten means the cognitive symptom extremely affects health.   </w:t>
      </w:r>
    </w:p>
    <w:tbl>
      <w:tblPr>
        <w:tblStyle w:val="QSliderLabelsTable"/>
        <w:tblW w:w="0" w:type="auto"/>
        <w:tblInd w:w="0" w:type="dxa"/>
        <w:tblLook w:val="07E0" w:firstRow="1" w:lastRow="1" w:firstColumn="1" w:lastColumn="1" w:noHBand="1" w:noVBand="1"/>
      </w:tblPr>
      <w:tblGrid>
        <w:gridCol w:w="4657"/>
        <w:gridCol w:w="391"/>
        <w:gridCol w:w="391"/>
        <w:gridCol w:w="391"/>
        <w:gridCol w:w="391"/>
        <w:gridCol w:w="392"/>
        <w:gridCol w:w="392"/>
        <w:gridCol w:w="392"/>
        <w:gridCol w:w="392"/>
        <w:gridCol w:w="392"/>
        <w:gridCol w:w="392"/>
        <w:gridCol w:w="392"/>
        <w:gridCol w:w="305"/>
      </w:tblGrid>
      <w:tr w:rsidR="003A68A4" w:rsidRPr="00744DF9" w14:paraId="45BB4C39" w14:textId="77777777" w:rsidTr="007A0BAC">
        <w:tc>
          <w:tcPr>
            <w:tcW w:w="4657" w:type="dxa"/>
          </w:tcPr>
          <w:p w14:paraId="62EE7FCC" w14:textId="77777777" w:rsidR="003A68A4" w:rsidRPr="00744DF9" w:rsidRDefault="003A68A4" w:rsidP="007A0BAC">
            <w:pPr>
              <w:jc w:val="left"/>
              <w:rPr>
                <w:sz w:val="20"/>
                <w:szCs w:val="20"/>
              </w:rPr>
            </w:pPr>
          </w:p>
        </w:tc>
        <w:tc>
          <w:tcPr>
            <w:tcW w:w="391" w:type="dxa"/>
          </w:tcPr>
          <w:p w14:paraId="72A99FF4" w14:textId="77777777" w:rsidR="003A68A4" w:rsidRPr="00744DF9" w:rsidRDefault="003A68A4" w:rsidP="007A0BAC">
            <w:pPr>
              <w:jc w:val="left"/>
              <w:rPr>
                <w:sz w:val="20"/>
                <w:szCs w:val="20"/>
              </w:rPr>
            </w:pPr>
            <w:r w:rsidRPr="00744DF9">
              <w:rPr>
                <w:sz w:val="20"/>
                <w:szCs w:val="20"/>
              </w:rPr>
              <w:t>0</w:t>
            </w:r>
          </w:p>
        </w:tc>
        <w:tc>
          <w:tcPr>
            <w:tcW w:w="391" w:type="dxa"/>
          </w:tcPr>
          <w:p w14:paraId="706A5497" w14:textId="77777777" w:rsidR="003A68A4" w:rsidRPr="00744DF9" w:rsidRDefault="003A68A4" w:rsidP="007A0BAC">
            <w:pPr>
              <w:rPr>
                <w:sz w:val="20"/>
                <w:szCs w:val="20"/>
              </w:rPr>
            </w:pPr>
            <w:r w:rsidRPr="00744DF9">
              <w:rPr>
                <w:sz w:val="20"/>
                <w:szCs w:val="20"/>
              </w:rPr>
              <w:t>1</w:t>
            </w:r>
          </w:p>
        </w:tc>
        <w:tc>
          <w:tcPr>
            <w:tcW w:w="391" w:type="dxa"/>
          </w:tcPr>
          <w:p w14:paraId="3A3C15EC" w14:textId="77777777" w:rsidR="003A68A4" w:rsidRPr="00744DF9" w:rsidRDefault="003A68A4" w:rsidP="007A0BAC">
            <w:pPr>
              <w:rPr>
                <w:sz w:val="20"/>
                <w:szCs w:val="20"/>
              </w:rPr>
            </w:pPr>
            <w:r w:rsidRPr="00744DF9">
              <w:rPr>
                <w:sz w:val="20"/>
                <w:szCs w:val="20"/>
              </w:rPr>
              <w:t>2</w:t>
            </w:r>
          </w:p>
        </w:tc>
        <w:tc>
          <w:tcPr>
            <w:tcW w:w="391" w:type="dxa"/>
          </w:tcPr>
          <w:p w14:paraId="2E21DC52" w14:textId="77777777" w:rsidR="003A68A4" w:rsidRPr="00744DF9" w:rsidRDefault="003A68A4" w:rsidP="007A0BAC">
            <w:pPr>
              <w:rPr>
                <w:sz w:val="20"/>
                <w:szCs w:val="20"/>
              </w:rPr>
            </w:pPr>
            <w:r w:rsidRPr="00744DF9">
              <w:rPr>
                <w:sz w:val="20"/>
                <w:szCs w:val="20"/>
              </w:rPr>
              <w:t>3</w:t>
            </w:r>
          </w:p>
        </w:tc>
        <w:tc>
          <w:tcPr>
            <w:tcW w:w="392" w:type="dxa"/>
          </w:tcPr>
          <w:p w14:paraId="640E0A9B" w14:textId="77777777" w:rsidR="003A68A4" w:rsidRPr="00744DF9" w:rsidRDefault="003A68A4" w:rsidP="007A0BAC">
            <w:pPr>
              <w:rPr>
                <w:sz w:val="20"/>
                <w:szCs w:val="20"/>
              </w:rPr>
            </w:pPr>
            <w:r w:rsidRPr="00744DF9">
              <w:rPr>
                <w:sz w:val="20"/>
                <w:szCs w:val="20"/>
              </w:rPr>
              <w:t>4</w:t>
            </w:r>
          </w:p>
        </w:tc>
        <w:tc>
          <w:tcPr>
            <w:tcW w:w="392" w:type="dxa"/>
          </w:tcPr>
          <w:p w14:paraId="09B9CDD4" w14:textId="77777777" w:rsidR="003A68A4" w:rsidRPr="00744DF9" w:rsidRDefault="003A68A4" w:rsidP="007A0BAC">
            <w:pPr>
              <w:rPr>
                <w:sz w:val="20"/>
                <w:szCs w:val="20"/>
              </w:rPr>
            </w:pPr>
            <w:r w:rsidRPr="00744DF9">
              <w:rPr>
                <w:sz w:val="20"/>
                <w:szCs w:val="20"/>
              </w:rPr>
              <w:t>5</w:t>
            </w:r>
          </w:p>
        </w:tc>
        <w:tc>
          <w:tcPr>
            <w:tcW w:w="392" w:type="dxa"/>
          </w:tcPr>
          <w:p w14:paraId="3819F89C" w14:textId="77777777" w:rsidR="003A68A4" w:rsidRPr="00744DF9" w:rsidRDefault="003A68A4" w:rsidP="007A0BAC">
            <w:pPr>
              <w:rPr>
                <w:sz w:val="20"/>
                <w:szCs w:val="20"/>
              </w:rPr>
            </w:pPr>
            <w:r w:rsidRPr="00744DF9">
              <w:rPr>
                <w:sz w:val="20"/>
                <w:szCs w:val="20"/>
              </w:rPr>
              <w:t>5</w:t>
            </w:r>
          </w:p>
        </w:tc>
        <w:tc>
          <w:tcPr>
            <w:tcW w:w="392" w:type="dxa"/>
          </w:tcPr>
          <w:p w14:paraId="57635429" w14:textId="77777777" w:rsidR="003A68A4" w:rsidRPr="00744DF9" w:rsidRDefault="003A68A4" w:rsidP="007A0BAC">
            <w:pPr>
              <w:rPr>
                <w:sz w:val="20"/>
                <w:szCs w:val="20"/>
              </w:rPr>
            </w:pPr>
            <w:r w:rsidRPr="00744DF9">
              <w:rPr>
                <w:sz w:val="20"/>
                <w:szCs w:val="20"/>
              </w:rPr>
              <w:t>6</w:t>
            </w:r>
          </w:p>
        </w:tc>
        <w:tc>
          <w:tcPr>
            <w:tcW w:w="392" w:type="dxa"/>
          </w:tcPr>
          <w:p w14:paraId="18A07A6B" w14:textId="77777777" w:rsidR="003A68A4" w:rsidRPr="00744DF9" w:rsidRDefault="003A68A4" w:rsidP="007A0BAC">
            <w:pPr>
              <w:rPr>
                <w:sz w:val="20"/>
                <w:szCs w:val="20"/>
              </w:rPr>
            </w:pPr>
            <w:r w:rsidRPr="00744DF9">
              <w:rPr>
                <w:sz w:val="20"/>
                <w:szCs w:val="20"/>
              </w:rPr>
              <w:t>7</w:t>
            </w:r>
          </w:p>
        </w:tc>
        <w:tc>
          <w:tcPr>
            <w:tcW w:w="392" w:type="dxa"/>
          </w:tcPr>
          <w:p w14:paraId="5F852653" w14:textId="77777777" w:rsidR="003A68A4" w:rsidRPr="00744DF9" w:rsidRDefault="003A68A4" w:rsidP="007A0BAC">
            <w:pPr>
              <w:rPr>
                <w:sz w:val="20"/>
                <w:szCs w:val="20"/>
              </w:rPr>
            </w:pPr>
            <w:r w:rsidRPr="00744DF9">
              <w:rPr>
                <w:sz w:val="20"/>
                <w:szCs w:val="20"/>
              </w:rPr>
              <w:t>8</w:t>
            </w:r>
          </w:p>
        </w:tc>
        <w:tc>
          <w:tcPr>
            <w:tcW w:w="392" w:type="dxa"/>
          </w:tcPr>
          <w:p w14:paraId="121C149F" w14:textId="77777777" w:rsidR="003A68A4" w:rsidRPr="00744DF9" w:rsidRDefault="003A68A4" w:rsidP="007A0BAC">
            <w:pPr>
              <w:rPr>
                <w:sz w:val="20"/>
                <w:szCs w:val="20"/>
              </w:rPr>
            </w:pPr>
            <w:r w:rsidRPr="00744DF9">
              <w:rPr>
                <w:sz w:val="20"/>
                <w:szCs w:val="20"/>
              </w:rPr>
              <w:t>9</w:t>
            </w:r>
          </w:p>
        </w:tc>
        <w:tc>
          <w:tcPr>
            <w:tcW w:w="305" w:type="dxa"/>
          </w:tcPr>
          <w:p w14:paraId="5A4FE2C3" w14:textId="77777777" w:rsidR="003A68A4" w:rsidRPr="00744DF9" w:rsidRDefault="003A68A4" w:rsidP="007A0BAC">
            <w:pPr>
              <w:rPr>
                <w:sz w:val="20"/>
                <w:szCs w:val="20"/>
              </w:rPr>
            </w:pPr>
            <w:r w:rsidRPr="00744DF9">
              <w:rPr>
                <w:sz w:val="20"/>
                <w:szCs w:val="20"/>
              </w:rPr>
              <w:t>10</w:t>
            </w:r>
          </w:p>
        </w:tc>
      </w:tr>
    </w:tbl>
    <w:tbl>
      <w:tblPr>
        <w:tblStyle w:val="QStandardSliderTable"/>
        <w:tblW w:w="9576" w:type="auto"/>
        <w:tblLook w:val="07E0" w:firstRow="1" w:lastRow="1" w:firstColumn="1" w:lastColumn="1" w:noHBand="1" w:noVBand="1"/>
      </w:tblPr>
      <w:tblGrid>
        <w:gridCol w:w="4692"/>
        <w:gridCol w:w="4668"/>
      </w:tblGrid>
      <w:tr w:rsidR="003A68A4" w:rsidRPr="00744DF9" w14:paraId="55A6F05D" w14:textId="77777777" w:rsidTr="007A0BAC">
        <w:trPr>
          <w:trHeight w:val="490"/>
        </w:trPr>
        <w:tc>
          <w:tcPr>
            <w:cnfStyle w:val="001000000000" w:firstRow="0" w:lastRow="0" w:firstColumn="1" w:lastColumn="0" w:oddVBand="0" w:evenVBand="0" w:oddHBand="0" w:evenHBand="0" w:firstRowFirstColumn="0" w:firstRowLastColumn="0" w:lastRowFirstColumn="0" w:lastRowLastColumn="0"/>
            <w:tcW w:w="4788" w:type="dxa"/>
          </w:tcPr>
          <w:p w14:paraId="3D680A70" w14:textId="77777777" w:rsidR="003A68A4" w:rsidRPr="00744DF9" w:rsidRDefault="003A68A4" w:rsidP="007A0BAC">
            <w:pPr>
              <w:keepNext/>
              <w:rPr>
                <w:sz w:val="20"/>
                <w:szCs w:val="20"/>
              </w:rPr>
            </w:pPr>
            <w:r w:rsidRPr="00744DF9">
              <w:rPr>
                <w:sz w:val="20"/>
                <w:szCs w:val="20"/>
              </w:rPr>
              <w:t>Emotional health (1)</w:t>
            </w:r>
          </w:p>
        </w:tc>
        <w:tc>
          <w:tcPr>
            <w:tcW w:w="4788" w:type="dxa"/>
          </w:tcPr>
          <w:p w14:paraId="5B653B75"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6EDC644"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05FF91B" w14:textId="77777777" w:rsidR="003A68A4" w:rsidRPr="00744DF9" w:rsidRDefault="003A68A4" w:rsidP="007A0BAC">
            <w:pPr>
              <w:keepNext/>
              <w:rPr>
                <w:sz w:val="20"/>
                <w:szCs w:val="20"/>
              </w:rPr>
            </w:pPr>
            <w:r w:rsidRPr="00744DF9">
              <w:rPr>
                <w:sz w:val="20"/>
                <w:szCs w:val="20"/>
              </w:rPr>
              <w:t>Social health (2)</w:t>
            </w:r>
          </w:p>
        </w:tc>
        <w:tc>
          <w:tcPr>
            <w:tcW w:w="4788" w:type="dxa"/>
          </w:tcPr>
          <w:p w14:paraId="7CE421B3"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64B24CB"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7ADBF8B0" w14:textId="77777777" w:rsidR="003A68A4" w:rsidRPr="00744DF9" w:rsidRDefault="003A68A4" w:rsidP="007A0BAC">
            <w:pPr>
              <w:keepNext/>
              <w:rPr>
                <w:sz w:val="20"/>
                <w:szCs w:val="20"/>
              </w:rPr>
            </w:pPr>
            <w:r w:rsidRPr="00744DF9">
              <w:rPr>
                <w:sz w:val="20"/>
                <w:szCs w:val="20"/>
              </w:rPr>
              <w:t>General health (3)</w:t>
            </w:r>
          </w:p>
        </w:tc>
        <w:tc>
          <w:tcPr>
            <w:tcW w:w="4788" w:type="dxa"/>
          </w:tcPr>
          <w:p w14:paraId="63E07DE8"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FCDA793"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7BCF4EB8" w14:textId="77777777" w:rsidR="003A68A4" w:rsidRPr="00744DF9" w:rsidRDefault="003A68A4" w:rsidP="007A0BAC">
            <w:pPr>
              <w:keepNext/>
              <w:rPr>
                <w:sz w:val="20"/>
                <w:szCs w:val="20"/>
              </w:rPr>
            </w:pPr>
            <w:r w:rsidRPr="00744DF9">
              <w:rPr>
                <w:sz w:val="20"/>
                <w:szCs w:val="20"/>
              </w:rPr>
              <w:t>Ability to gather information needs about GBM (4)</w:t>
            </w:r>
          </w:p>
        </w:tc>
        <w:tc>
          <w:tcPr>
            <w:tcW w:w="4788" w:type="dxa"/>
          </w:tcPr>
          <w:p w14:paraId="5B0BD3EA"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D7077A4"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3FA29E00" w14:textId="77777777" w:rsidR="003A68A4" w:rsidRPr="00744DF9" w:rsidRDefault="003A68A4" w:rsidP="007A0BAC">
            <w:pPr>
              <w:keepNext/>
              <w:rPr>
                <w:sz w:val="20"/>
                <w:szCs w:val="20"/>
              </w:rPr>
            </w:pPr>
            <w:r w:rsidRPr="00744DF9">
              <w:rPr>
                <w:sz w:val="20"/>
                <w:szCs w:val="20"/>
              </w:rPr>
              <w:t>Ability to perform caregiving tasks for your loved one (5)</w:t>
            </w:r>
          </w:p>
        </w:tc>
        <w:tc>
          <w:tcPr>
            <w:tcW w:w="4788" w:type="dxa"/>
          </w:tcPr>
          <w:p w14:paraId="5C94398B"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CA5433B"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1EAAA8DE" w14:textId="77777777" w:rsidR="003A68A4" w:rsidRPr="00744DF9" w:rsidRDefault="003A68A4" w:rsidP="007A0BAC">
            <w:pPr>
              <w:keepNext/>
              <w:rPr>
                <w:sz w:val="20"/>
                <w:szCs w:val="20"/>
              </w:rPr>
            </w:pPr>
            <w:r w:rsidRPr="00744DF9">
              <w:rPr>
                <w:sz w:val="20"/>
                <w:szCs w:val="20"/>
              </w:rPr>
              <w:t>Ability to perform caregiving tasks for others (6)</w:t>
            </w:r>
          </w:p>
        </w:tc>
        <w:tc>
          <w:tcPr>
            <w:tcW w:w="4788" w:type="dxa"/>
          </w:tcPr>
          <w:p w14:paraId="141D21C5"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B280580"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2B10FEE8" w14:textId="77777777" w:rsidR="003A68A4" w:rsidRPr="00744DF9" w:rsidRDefault="003A68A4" w:rsidP="007A0BAC">
            <w:pPr>
              <w:keepNext/>
              <w:rPr>
                <w:sz w:val="20"/>
                <w:szCs w:val="20"/>
              </w:rPr>
            </w:pPr>
            <w:r w:rsidRPr="00744DF9">
              <w:rPr>
                <w:sz w:val="20"/>
                <w:szCs w:val="20"/>
              </w:rPr>
              <w:t>Ability to work at your job (7)</w:t>
            </w:r>
          </w:p>
        </w:tc>
        <w:tc>
          <w:tcPr>
            <w:tcW w:w="4788" w:type="dxa"/>
          </w:tcPr>
          <w:p w14:paraId="460FE744"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49DC3A73"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7967EB9E" w14:textId="77777777" w:rsidR="003A68A4" w:rsidRPr="00744DF9" w:rsidRDefault="003A68A4" w:rsidP="007A0BAC">
            <w:pPr>
              <w:keepNext/>
              <w:rPr>
                <w:sz w:val="20"/>
                <w:szCs w:val="20"/>
              </w:rPr>
            </w:pPr>
            <w:r w:rsidRPr="00744DF9">
              <w:rPr>
                <w:sz w:val="20"/>
                <w:szCs w:val="20"/>
              </w:rPr>
              <w:t>Confidence in your family’s finances (8)</w:t>
            </w:r>
          </w:p>
        </w:tc>
        <w:tc>
          <w:tcPr>
            <w:tcW w:w="4788" w:type="dxa"/>
          </w:tcPr>
          <w:p w14:paraId="22C710CD"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1A2FB4A"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20BB2D8A" w14:textId="77777777" w:rsidR="003A68A4" w:rsidRPr="00744DF9" w:rsidRDefault="003A68A4" w:rsidP="007A0BAC">
            <w:pPr>
              <w:keepNext/>
              <w:rPr>
                <w:sz w:val="20"/>
                <w:szCs w:val="20"/>
              </w:rPr>
            </w:pPr>
            <w:r w:rsidRPr="00744DF9">
              <w:rPr>
                <w:sz w:val="20"/>
                <w:szCs w:val="20"/>
              </w:rPr>
              <w:t>Overall quality of life (9)</w:t>
            </w:r>
          </w:p>
        </w:tc>
        <w:tc>
          <w:tcPr>
            <w:tcW w:w="4788" w:type="dxa"/>
          </w:tcPr>
          <w:p w14:paraId="47CEBFDA"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bl>
    <w:p w14:paraId="448F31B4" w14:textId="77777777" w:rsidR="003A68A4" w:rsidRPr="00744DF9" w:rsidRDefault="003A68A4" w:rsidP="003A68A4">
      <w:pPr>
        <w:rPr>
          <w:sz w:val="20"/>
          <w:szCs w:val="20"/>
        </w:rPr>
      </w:pPr>
    </w:p>
    <w:p w14:paraId="4472AED7" w14:textId="77777777" w:rsidR="003A68A4" w:rsidRPr="00744DF9" w:rsidRDefault="003A68A4" w:rsidP="003A68A4">
      <w:pPr>
        <w:rPr>
          <w:sz w:val="20"/>
          <w:szCs w:val="20"/>
        </w:rPr>
      </w:pPr>
      <w:r w:rsidRPr="00744DF9">
        <w:rPr>
          <w:sz w:val="20"/>
          <w:szCs w:val="20"/>
        </w:rPr>
        <w:br w:type="page"/>
      </w:r>
    </w:p>
    <w:p w14:paraId="7EAA4FE2" w14:textId="77777777" w:rsidR="003A68A4" w:rsidRPr="00744DF9" w:rsidRDefault="003A68A4" w:rsidP="003A68A4">
      <w:pPr>
        <w:keepNext/>
        <w:rPr>
          <w:sz w:val="20"/>
          <w:szCs w:val="20"/>
        </w:rPr>
      </w:pPr>
      <w:r w:rsidRPr="00744DF9">
        <w:rPr>
          <w:sz w:val="20"/>
          <w:szCs w:val="20"/>
        </w:rPr>
        <w:lastRenderedPageBreak/>
        <w:t>Q3.12 In general, how much does your loved one’s overall cognitive dysfunction affect you? 0 (zero) means the change(s) in your loved one’s mental state or how they think do not affect you at all and 10 (ten) means the change(s) affect you significantly.</w:t>
      </w:r>
    </w:p>
    <w:p w14:paraId="66C792E0" w14:textId="77777777" w:rsidR="003A68A4" w:rsidRPr="00744DF9" w:rsidRDefault="003A68A4" w:rsidP="003A68A4">
      <w:pPr>
        <w:keepNext/>
        <w:rPr>
          <w:sz w:val="20"/>
          <w:szCs w:val="20"/>
        </w:rPr>
      </w:pPr>
    </w:p>
    <w:tbl>
      <w:tblPr>
        <w:tblStyle w:val="QSliderLabelsTable"/>
        <w:tblW w:w="9576" w:type="auto"/>
        <w:tblInd w:w="0" w:type="dxa"/>
        <w:tblLook w:val="07E0" w:firstRow="1" w:lastRow="1" w:firstColumn="1" w:lastColumn="1" w:noHBand="1" w:noVBand="1"/>
      </w:tblPr>
      <w:tblGrid>
        <w:gridCol w:w="4667"/>
        <w:gridCol w:w="427"/>
        <w:gridCol w:w="427"/>
        <w:gridCol w:w="427"/>
        <w:gridCol w:w="427"/>
        <w:gridCol w:w="426"/>
        <w:gridCol w:w="426"/>
        <w:gridCol w:w="426"/>
        <w:gridCol w:w="426"/>
        <w:gridCol w:w="426"/>
        <w:gridCol w:w="426"/>
        <w:gridCol w:w="429"/>
      </w:tblGrid>
      <w:tr w:rsidR="003A68A4" w:rsidRPr="00744DF9" w14:paraId="73DD7B3E" w14:textId="77777777" w:rsidTr="007A0BAC">
        <w:tc>
          <w:tcPr>
            <w:tcW w:w="4788" w:type="dxa"/>
          </w:tcPr>
          <w:p w14:paraId="115A8C4C" w14:textId="77777777" w:rsidR="003A68A4" w:rsidRPr="00744DF9" w:rsidRDefault="003A68A4" w:rsidP="007A0BAC">
            <w:pPr>
              <w:rPr>
                <w:sz w:val="20"/>
                <w:szCs w:val="20"/>
              </w:rPr>
            </w:pPr>
          </w:p>
        </w:tc>
        <w:tc>
          <w:tcPr>
            <w:tcW w:w="435" w:type="dxa"/>
          </w:tcPr>
          <w:p w14:paraId="59C4E8D2" w14:textId="77777777" w:rsidR="003A68A4" w:rsidRPr="00744DF9" w:rsidRDefault="003A68A4" w:rsidP="007A0BAC">
            <w:pPr>
              <w:rPr>
                <w:sz w:val="20"/>
                <w:szCs w:val="20"/>
              </w:rPr>
            </w:pPr>
            <w:r w:rsidRPr="00744DF9">
              <w:rPr>
                <w:sz w:val="20"/>
                <w:szCs w:val="20"/>
              </w:rPr>
              <w:t>0</w:t>
            </w:r>
          </w:p>
        </w:tc>
        <w:tc>
          <w:tcPr>
            <w:tcW w:w="435" w:type="dxa"/>
          </w:tcPr>
          <w:p w14:paraId="72249661" w14:textId="77777777" w:rsidR="003A68A4" w:rsidRPr="00744DF9" w:rsidRDefault="003A68A4" w:rsidP="007A0BAC">
            <w:pPr>
              <w:rPr>
                <w:sz w:val="20"/>
                <w:szCs w:val="20"/>
              </w:rPr>
            </w:pPr>
            <w:r w:rsidRPr="00744DF9">
              <w:rPr>
                <w:sz w:val="20"/>
                <w:szCs w:val="20"/>
              </w:rPr>
              <w:t>1</w:t>
            </w:r>
          </w:p>
        </w:tc>
        <w:tc>
          <w:tcPr>
            <w:tcW w:w="435" w:type="dxa"/>
          </w:tcPr>
          <w:p w14:paraId="00A9FC21" w14:textId="77777777" w:rsidR="003A68A4" w:rsidRPr="00744DF9" w:rsidRDefault="003A68A4" w:rsidP="007A0BAC">
            <w:pPr>
              <w:rPr>
                <w:sz w:val="20"/>
                <w:szCs w:val="20"/>
              </w:rPr>
            </w:pPr>
            <w:r w:rsidRPr="00744DF9">
              <w:rPr>
                <w:sz w:val="20"/>
                <w:szCs w:val="20"/>
              </w:rPr>
              <w:t>2</w:t>
            </w:r>
          </w:p>
        </w:tc>
        <w:tc>
          <w:tcPr>
            <w:tcW w:w="435" w:type="dxa"/>
          </w:tcPr>
          <w:p w14:paraId="143A3F41" w14:textId="77777777" w:rsidR="003A68A4" w:rsidRPr="00744DF9" w:rsidRDefault="003A68A4" w:rsidP="007A0BAC">
            <w:pPr>
              <w:rPr>
                <w:sz w:val="20"/>
                <w:szCs w:val="20"/>
              </w:rPr>
            </w:pPr>
            <w:r w:rsidRPr="00744DF9">
              <w:rPr>
                <w:sz w:val="20"/>
                <w:szCs w:val="20"/>
              </w:rPr>
              <w:t>3</w:t>
            </w:r>
          </w:p>
        </w:tc>
        <w:tc>
          <w:tcPr>
            <w:tcW w:w="435" w:type="dxa"/>
          </w:tcPr>
          <w:p w14:paraId="19995C1C" w14:textId="77777777" w:rsidR="003A68A4" w:rsidRPr="00744DF9" w:rsidRDefault="003A68A4" w:rsidP="007A0BAC">
            <w:pPr>
              <w:rPr>
                <w:sz w:val="20"/>
                <w:szCs w:val="20"/>
              </w:rPr>
            </w:pPr>
            <w:r w:rsidRPr="00744DF9">
              <w:rPr>
                <w:sz w:val="20"/>
                <w:szCs w:val="20"/>
              </w:rPr>
              <w:t>4</w:t>
            </w:r>
          </w:p>
        </w:tc>
        <w:tc>
          <w:tcPr>
            <w:tcW w:w="435" w:type="dxa"/>
          </w:tcPr>
          <w:p w14:paraId="2B6F65B1" w14:textId="77777777" w:rsidR="003A68A4" w:rsidRPr="00744DF9" w:rsidRDefault="003A68A4" w:rsidP="007A0BAC">
            <w:pPr>
              <w:rPr>
                <w:sz w:val="20"/>
                <w:szCs w:val="20"/>
              </w:rPr>
            </w:pPr>
            <w:r w:rsidRPr="00744DF9">
              <w:rPr>
                <w:sz w:val="20"/>
                <w:szCs w:val="20"/>
              </w:rPr>
              <w:t>5</w:t>
            </w:r>
          </w:p>
        </w:tc>
        <w:tc>
          <w:tcPr>
            <w:tcW w:w="435" w:type="dxa"/>
          </w:tcPr>
          <w:p w14:paraId="6B9D0C61" w14:textId="77777777" w:rsidR="003A68A4" w:rsidRPr="00744DF9" w:rsidRDefault="003A68A4" w:rsidP="007A0BAC">
            <w:pPr>
              <w:rPr>
                <w:sz w:val="20"/>
                <w:szCs w:val="20"/>
              </w:rPr>
            </w:pPr>
            <w:r w:rsidRPr="00744DF9">
              <w:rPr>
                <w:sz w:val="20"/>
                <w:szCs w:val="20"/>
              </w:rPr>
              <w:t>6</w:t>
            </w:r>
          </w:p>
        </w:tc>
        <w:tc>
          <w:tcPr>
            <w:tcW w:w="435" w:type="dxa"/>
          </w:tcPr>
          <w:p w14:paraId="02F0DBF7" w14:textId="77777777" w:rsidR="003A68A4" w:rsidRPr="00744DF9" w:rsidRDefault="003A68A4" w:rsidP="007A0BAC">
            <w:pPr>
              <w:rPr>
                <w:sz w:val="20"/>
                <w:szCs w:val="20"/>
              </w:rPr>
            </w:pPr>
            <w:r w:rsidRPr="00744DF9">
              <w:rPr>
                <w:sz w:val="20"/>
                <w:szCs w:val="20"/>
              </w:rPr>
              <w:t>7</w:t>
            </w:r>
          </w:p>
        </w:tc>
        <w:tc>
          <w:tcPr>
            <w:tcW w:w="435" w:type="dxa"/>
          </w:tcPr>
          <w:p w14:paraId="6D335231" w14:textId="77777777" w:rsidR="003A68A4" w:rsidRPr="00744DF9" w:rsidRDefault="003A68A4" w:rsidP="007A0BAC">
            <w:pPr>
              <w:rPr>
                <w:sz w:val="20"/>
                <w:szCs w:val="20"/>
              </w:rPr>
            </w:pPr>
            <w:r w:rsidRPr="00744DF9">
              <w:rPr>
                <w:sz w:val="20"/>
                <w:szCs w:val="20"/>
              </w:rPr>
              <w:t>8</w:t>
            </w:r>
          </w:p>
        </w:tc>
        <w:tc>
          <w:tcPr>
            <w:tcW w:w="435" w:type="dxa"/>
          </w:tcPr>
          <w:p w14:paraId="64E51C3C" w14:textId="77777777" w:rsidR="003A68A4" w:rsidRPr="00744DF9" w:rsidRDefault="003A68A4" w:rsidP="007A0BAC">
            <w:pPr>
              <w:rPr>
                <w:sz w:val="20"/>
                <w:szCs w:val="20"/>
              </w:rPr>
            </w:pPr>
            <w:r w:rsidRPr="00744DF9">
              <w:rPr>
                <w:sz w:val="20"/>
                <w:szCs w:val="20"/>
              </w:rPr>
              <w:t>9</w:t>
            </w:r>
          </w:p>
        </w:tc>
        <w:tc>
          <w:tcPr>
            <w:tcW w:w="435" w:type="dxa"/>
          </w:tcPr>
          <w:p w14:paraId="44791312" w14:textId="77777777" w:rsidR="003A68A4" w:rsidRPr="00744DF9" w:rsidRDefault="003A68A4" w:rsidP="007A0BAC">
            <w:pPr>
              <w:rPr>
                <w:sz w:val="20"/>
                <w:szCs w:val="20"/>
              </w:rPr>
            </w:pPr>
            <w:r w:rsidRPr="00744DF9">
              <w:rPr>
                <w:sz w:val="20"/>
                <w:szCs w:val="20"/>
              </w:rPr>
              <w:t>10</w:t>
            </w:r>
          </w:p>
        </w:tc>
      </w:tr>
    </w:tbl>
    <w:p w14:paraId="12CDF456" w14:textId="77777777" w:rsidR="003A68A4" w:rsidRPr="00744DF9" w:rsidRDefault="003A68A4" w:rsidP="003A68A4">
      <w:pPr>
        <w:rPr>
          <w:sz w:val="20"/>
          <w:szCs w:val="20"/>
        </w:rPr>
      </w:pPr>
    </w:p>
    <w:tbl>
      <w:tblPr>
        <w:tblStyle w:val="QStandardSliderTable"/>
        <w:tblW w:w="9576" w:type="auto"/>
        <w:tblLook w:val="07E0" w:firstRow="1" w:lastRow="1" w:firstColumn="1" w:lastColumn="1" w:noHBand="1" w:noVBand="1"/>
      </w:tblPr>
      <w:tblGrid>
        <w:gridCol w:w="4692"/>
        <w:gridCol w:w="4668"/>
      </w:tblGrid>
      <w:tr w:rsidR="003A68A4" w:rsidRPr="00744DF9" w14:paraId="2C6A4787"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2232FA2" w14:textId="77777777" w:rsidR="003A68A4" w:rsidRPr="00744DF9" w:rsidRDefault="003A68A4" w:rsidP="007A0BAC">
            <w:pPr>
              <w:keepNext/>
              <w:rPr>
                <w:sz w:val="20"/>
                <w:szCs w:val="20"/>
              </w:rPr>
            </w:pPr>
            <w:r w:rsidRPr="00744DF9">
              <w:rPr>
                <w:sz w:val="20"/>
                <w:szCs w:val="20"/>
              </w:rPr>
              <w:t>Emotional health (1)</w:t>
            </w:r>
          </w:p>
        </w:tc>
        <w:tc>
          <w:tcPr>
            <w:tcW w:w="4788" w:type="dxa"/>
          </w:tcPr>
          <w:p w14:paraId="1AE709A9"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3B7ABFA1"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446DA31" w14:textId="77777777" w:rsidR="003A68A4" w:rsidRPr="00744DF9" w:rsidRDefault="003A68A4" w:rsidP="007A0BAC">
            <w:pPr>
              <w:keepNext/>
              <w:rPr>
                <w:sz w:val="20"/>
                <w:szCs w:val="20"/>
              </w:rPr>
            </w:pPr>
            <w:r w:rsidRPr="00744DF9">
              <w:rPr>
                <w:sz w:val="20"/>
                <w:szCs w:val="20"/>
              </w:rPr>
              <w:t>Social health (2)</w:t>
            </w:r>
          </w:p>
        </w:tc>
        <w:tc>
          <w:tcPr>
            <w:tcW w:w="4788" w:type="dxa"/>
          </w:tcPr>
          <w:p w14:paraId="2D2D3C9B"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EA3546A"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6F165B9A" w14:textId="77777777" w:rsidR="003A68A4" w:rsidRPr="00744DF9" w:rsidRDefault="003A68A4" w:rsidP="007A0BAC">
            <w:pPr>
              <w:keepNext/>
              <w:rPr>
                <w:sz w:val="20"/>
                <w:szCs w:val="20"/>
              </w:rPr>
            </w:pPr>
            <w:r w:rsidRPr="00744DF9">
              <w:rPr>
                <w:sz w:val="20"/>
                <w:szCs w:val="20"/>
              </w:rPr>
              <w:t>General health (3)</w:t>
            </w:r>
          </w:p>
        </w:tc>
        <w:tc>
          <w:tcPr>
            <w:tcW w:w="4788" w:type="dxa"/>
          </w:tcPr>
          <w:p w14:paraId="47C51429"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66D418DD"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AEA5974" w14:textId="77777777" w:rsidR="003A68A4" w:rsidRPr="00744DF9" w:rsidRDefault="003A68A4" w:rsidP="007A0BAC">
            <w:pPr>
              <w:keepNext/>
              <w:rPr>
                <w:sz w:val="20"/>
                <w:szCs w:val="20"/>
              </w:rPr>
            </w:pPr>
            <w:r w:rsidRPr="00744DF9">
              <w:rPr>
                <w:sz w:val="20"/>
                <w:szCs w:val="20"/>
              </w:rPr>
              <w:t>Ability to gather information needs about GBM (4)</w:t>
            </w:r>
          </w:p>
        </w:tc>
        <w:tc>
          <w:tcPr>
            <w:tcW w:w="4788" w:type="dxa"/>
          </w:tcPr>
          <w:p w14:paraId="5B765CD4"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00C1FCC"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71CACD0B" w14:textId="77777777" w:rsidR="003A68A4" w:rsidRPr="00744DF9" w:rsidRDefault="003A68A4" w:rsidP="007A0BAC">
            <w:pPr>
              <w:keepNext/>
              <w:rPr>
                <w:sz w:val="20"/>
                <w:szCs w:val="20"/>
              </w:rPr>
            </w:pPr>
            <w:r w:rsidRPr="00744DF9">
              <w:rPr>
                <w:sz w:val="20"/>
                <w:szCs w:val="20"/>
              </w:rPr>
              <w:t>Ability to perform caregiving tasks for your loved one (5)</w:t>
            </w:r>
          </w:p>
        </w:tc>
        <w:tc>
          <w:tcPr>
            <w:tcW w:w="4788" w:type="dxa"/>
          </w:tcPr>
          <w:p w14:paraId="0C291B61"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F496485"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C2C9A7F" w14:textId="77777777" w:rsidR="003A68A4" w:rsidRPr="00744DF9" w:rsidRDefault="003A68A4" w:rsidP="007A0BAC">
            <w:pPr>
              <w:keepNext/>
              <w:rPr>
                <w:sz w:val="20"/>
                <w:szCs w:val="20"/>
              </w:rPr>
            </w:pPr>
            <w:r w:rsidRPr="00744DF9">
              <w:rPr>
                <w:sz w:val="20"/>
                <w:szCs w:val="20"/>
              </w:rPr>
              <w:t>Ability to perform caregiving tasks for others (6)</w:t>
            </w:r>
          </w:p>
        </w:tc>
        <w:tc>
          <w:tcPr>
            <w:tcW w:w="4788" w:type="dxa"/>
          </w:tcPr>
          <w:p w14:paraId="262FB542"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5A510683"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0DA1F6FF" w14:textId="77777777" w:rsidR="003A68A4" w:rsidRPr="00744DF9" w:rsidRDefault="003A68A4" w:rsidP="007A0BAC">
            <w:pPr>
              <w:keepNext/>
              <w:rPr>
                <w:sz w:val="20"/>
                <w:szCs w:val="20"/>
              </w:rPr>
            </w:pPr>
            <w:r w:rsidRPr="00744DF9">
              <w:rPr>
                <w:sz w:val="20"/>
                <w:szCs w:val="20"/>
              </w:rPr>
              <w:t>Ability to work at your job (7)</w:t>
            </w:r>
          </w:p>
        </w:tc>
        <w:tc>
          <w:tcPr>
            <w:tcW w:w="4788" w:type="dxa"/>
          </w:tcPr>
          <w:p w14:paraId="198D3C5A"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0E2BC485"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7173A3CE" w14:textId="77777777" w:rsidR="003A68A4" w:rsidRPr="00744DF9" w:rsidRDefault="003A68A4" w:rsidP="007A0BAC">
            <w:pPr>
              <w:keepNext/>
              <w:rPr>
                <w:sz w:val="20"/>
                <w:szCs w:val="20"/>
              </w:rPr>
            </w:pPr>
            <w:r w:rsidRPr="00744DF9">
              <w:rPr>
                <w:sz w:val="20"/>
                <w:szCs w:val="20"/>
              </w:rPr>
              <w:t>Confidence in your family’s finances (8)</w:t>
            </w:r>
          </w:p>
        </w:tc>
        <w:tc>
          <w:tcPr>
            <w:tcW w:w="4788" w:type="dxa"/>
          </w:tcPr>
          <w:p w14:paraId="7C601C54"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r w:rsidR="003A68A4" w:rsidRPr="00744DF9" w14:paraId="283DB7F4" w14:textId="77777777" w:rsidTr="007A0BAC">
        <w:tc>
          <w:tcPr>
            <w:cnfStyle w:val="001000000000" w:firstRow="0" w:lastRow="0" w:firstColumn="1" w:lastColumn="0" w:oddVBand="0" w:evenVBand="0" w:oddHBand="0" w:evenHBand="0" w:firstRowFirstColumn="0" w:firstRowLastColumn="0" w:lastRowFirstColumn="0" w:lastRowLastColumn="0"/>
            <w:tcW w:w="4788" w:type="dxa"/>
          </w:tcPr>
          <w:p w14:paraId="401EDB7D" w14:textId="77777777" w:rsidR="003A68A4" w:rsidRPr="00744DF9" w:rsidRDefault="003A68A4" w:rsidP="007A0BAC">
            <w:pPr>
              <w:keepNext/>
              <w:rPr>
                <w:sz w:val="20"/>
                <w:szCs w:val="20"/>
              </w:rPr>
            </w:pPr>
            <w:r w:rsidRPr="00744DF9">
              <w:rPr>
                <w:sz w:val="20"/>
                <w:szCs w:val="20"/>
              </w:rPr>
              <w:t>Overall quality of life (9)</w:t>
            </w:r>
          </w:p>
        </w:tc>
        <w:tc>
          <w:tcPr>
            <w:tcW w:w="4788" w:type="dxa"/>
          </w:tcPr>
          <w:p w14:paraId="7AD71496" w14:textId="77777777" w:rsidR="003A68A4" w:rsidRPr="00744DF9" w:rsidRDefault="003A68A4" w:rsidP="007A0BAC">
            <w:pPr>
              <w:pStyle w:val="BarSlider"/>
              <w:keepNext/>
              <w:cnfStyle w:val="000000000000" w:firstRow="0" w:lastRow="0" w:firstColumn="0" w:lastColumn="0" w:oddVBand="0" w:evenVBand="0" w:oddHBand="0" w:evenHBand="0" w:firstRowFirstColumn="0" w:firstRowLastColumn="0" w:lastRowFirstColumn="0" w:lastRowLastColumn="0"/>
              <w:rPr>
                <w:sz w:val="20"/>
                <w:szCs w:val="20"/>
              </w:rPr>
            </w:pPr>
          </w:p>
        </w:tc>
      </w:tr>
    </w:tbl>
    <w:p w14:paraId="62C6D00C" w14:textId="77777777" w:rsidR="003A68A4" w:rsidRPr="00744DF9" w:rsidRDefault="003A68A4" w:rsidP="003A68A4">
      <w:pPr>
        <w:rPr>
          <w:sz w:val="20"/>
          <w:szCs w:val="20"/>
        </w:rPr>
      </w:pPr>
    </w:p>
    <w:p w14:paraId="00285659" w14:textId="77777777" w:rsidR="003A68A4" w:rsidRPr="00744DF9" w:rsidRDefault="003A68A4" w:rsidP="003A68A4">
      <w:pPr>
        <w:rPr>
          <w:sz w:val="20"/>
          <w:szCs w:val="20"/>
        </w:rPr>
      </w:pPr>
    </w:p>
    <w:p w14:paraId="26853CB8" w14:textId="77777777" w:rsidR="003A68A4" w:rsidRPr="00744DF9" w:rsidRDefault="003A68A4" w:rsidP="003A68A4">
      <w:pPr>
        <w:keepNext/>
        <w:rPr>
          <w:sz w:val="20"/>
          <w:szCs w:val="20"/>
        </w:rPr>
      </w:pPr>
    </w:p>
    <w:p w14:paraId="60773503" w14:textId="77777777" w:rsidR="003A68A4" w:rsidRPr="00744DF9" w:rsidRDefault="003A68A4" w:rsidP="003A68A4">
      <w:pPr>
        <w:keepNext/>
        <w:rPr>
          <w:sz w:val="20"/>
          <w:szCs w:val="20"/>
        </w:rPr>
      </w:pPr>
    </w:p>
    <w:p w14:paraId="583997F8" w14:textId="77777777" w:rsidR="003A68A4" w:rsidRPr="00744DF9" w:rsidRDefault="003A68A4" w:rsidP="003A68A4">
      <w:pPr>
        <w:rPr>
          <w:sz w:val="20"/>
          <w:szCs w:val="20"/>
        </w:rPr>
      </w:pPr>
      <w:r w:rsidRPr="00744DF9">
        <w:rPr>
          <w:sz w:val="20"/>
          <w:szCs w:val="20"/>
        </w:rPr>
        <w:br w:type="page"/>
      </w:r>
    </w:p>
    <w:p w14:paraId="3487E3CE" w14:textId="77777777" w:rsidR="003A68A4" w:rsidRPr="00744DF9" w:rsidRDefault="003A68A4" w:rsidP="003A68A4">
      <w:pPr>
        <w:contextualSpacing/>
        <w:rPr>
          <w:b/>
          <w:sz w:val="20"/>
          <w:szCs w:val="20"/>
        </w:rPr>
      </w:pPr>
      <w:r w:rsidRPr="00744DF9">
        <w:rPr>
          <w:b/>
          <w:sz w:val="20"/>
          <w:szCs w:val="20"/>
        </w:rPr>
        <w:lastRenderedPageBreak/>
        <w:t>Section 4</w:t>
      </w:r>
    </w:p>
    <w:p w14:paraId="5C3B2017" w14:textId="77777777" w:rsidR="003A68A4" w:rsidRPr="00744DF9" w:rsidRDefault="003A68A4" w:rsidP="003A68A4">
      <w:pPr>
        <w:contextualSpacing/>
        <w:rPr>
          <w:b/>
          <w:sz w:val="20"/>
          <w:szCs w:val="20"/>
        </w:rPr>
      </w:pPr>
      <w:r w:rsidRPr="00744DF9">
        <w:rPr>
          <w:b/>
          <w:sz w:val="20"/>
          <w:szCs w:val="20"/>
        </w:rPr>
        <w:t>Caregiver burden</w:t>
      </w:r>
    </w:p>
    <w:p w14:paraId="634AEC6B" w14:textId="77777777" w:rsidR="003A68A4" w:rsidRPr="00744DF9" w:rsidRDefault="003A68A4" w:rsidP="003A68A4">
      <w:pPr>
        <w:keepNext/>
        <w:contextualSpacing/>
        <w:rPr>
          <w:b/>
          <w:i/>
          <w:sz w:val="20"/>
          <w:szCs w:val="20"/>
        </w:rPr>
      </w:pPr>
    </w:p>
    <w:p w14:paraId="4C5CAB73" w14:textId="77777777" w:rsidR="003A68A4" w:rsidRPr="00744DF9" w:rsidRDefault="003A68A4" w:rsidP="003A68A4">
      <w:pPr>
        <w:keepNext/>
        <w:contextualSpacing/>
        <w:rPr>
          <w:b/>
          <w:i/>
          <w:sz w:val="20"/>
          <w:szCs w:val="20"/>
        </w:rPr>
      </w:pPr>
      <w:r w:rsidRPr="00744DF9">
        <w:rPr>
          <w:b/>
          <w:i/>
          <w:sz w:val="20"/>
          <w:szCs w:val="20"/>
        </w:rPr>
        <w:t>Emotional Burden</w:t>
      </w:r>
    </w:p>
    <w:p w14:paraId="1A2A27CE" w14:textId="77777777" w:rsidR="003A68A4" w:rsidRPr="00744DF9" w:rsidRDefault="003A68A4" w:rsidP="003A68A4">
      <w:pPr>
        <w:contextualSpacing/>
        <w:rPr>
          <w:sz w:val="20"/>
          <w:szCs w:val="20"/>
        </w:rPr>
      </w:pPr>
    </w:p>
    <w:p w14:paraId="5E45D92F" w14:textId="77777777" w:rsidR="003A68A4" w:rsidRPr="00744DF9" w:rsidRDefault="003A68A4" w:rsidP="003A68A4">
      <w:pPr>
        <w:keepNext/>
        <w:contextualSpacing/>
        <w:rPr>
          <w:sz w:val="20"/>
          <w:szCs w:val="20"/>
        </w:rPr>
      </w:pPr>
      <w:r w:rsidRPr="00744DF9">
        <w:rPr>
          <w:sz w:val="20"/>
          <w:szCs w:val="20"/>
        </w:rPr>
        <w:t>Q4.1 Do you have negative feelings (like anger and resentment) toward your loved one with GBM?</w:t>
      </w:r>
    </w:p>
    <w:p w14:paraId="38A9C7A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645C200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3D44F99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1A28024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0BEC314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7F2ABE83" w14:textId="77777777" w:rsidR="003A68A4" w:rsidRPr="00744DF9" w:rsidRDefault="003A68A4" w:rsidP="003A68A4">
      <w:pPr>
        <w:pStyle w:val="ListParagraph"/>
        <w:keepNext/>
        <w:ind w:left="360"/>
        <w:rPr>
          <w:sz w:val="20"/>
          <w:szCs w:val="20"/>
        </w:rPr>
      </w:pPr>
    </w:p>
    <w:p w14:paraId="25DBAC5D" w14:textId="77777777" w:rsidR="003A68A4" w:rsidRPr="00744DF9" w:rsidRDefault="003A68A4" w:rsidP="003A68A4">
      <w:pPr>
        <w:contextualSpacing/>
        <w:rPr>
          <w:sz w:val="20"/>
          <w:szCs w:val="20"/>
        </w:rPr>
      </w:pPr>
    </w:p>
    <w:p w14:paraId="77704087" w14:textId="77777777" w:rsidR="003A68A4" w:rsidRPr="00744DF9" w:rsidRDefault="003A68A4" w:rsidP="003A68A4">
      <w:pPr>
        <w:keepNext/>
        <w:contextualSpacing/>
        <w:rPr>
          <w:sz w:val="20"/>
          <w:szCs w:val="20"/>
        </w:rPr>
      </w:pPr>
      <w:r w:rsidRPr="00744DF9">
        <w:rPr>
          <w:sz w:val="20"/>
          <w:szCs w:val="20"/>
        </w:rPr>
        <w:t>Q4.2 Do you have positive feelings (like appreciation and love) toward your loved one with GBM?</w:t>
      </w:r>
    </w:p>
    <w:p w14:paraId="2868659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480E371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646409A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6CD4250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219CC4E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163A791C" w14:textId="77777777" w:rsidR="003A68A4" w:rsidRPr="00744DF9" w:rsidRDefault="003A68A4" w:rsidP="003A68A4">
      <w:pPr>
        <w:contextualSpacing/>
        <w:rPr>
          <w:sz w:val="20"/>
          <w:szCs w:val="20"/>
        </w:rPr>
      </w:pPr>
    </w:p>
    <w:p w14:paraId="5C44DA92" w14:textId="77777777" w:rsidR="003A68A4" w:rsidRPr="00744DF9" w:rsidRDefault="003A68A4" w:rsidP="003A68A4">
      <w:pPr>
        <w:keepNext/>
        <w:contextualSpacing/>
        <w:rPr>
          <w:sz w:val="20"/>
          <w:szCs w:val="20"/>
        </w:rPr>
      </w:pPr>
      <w:r w:rsidRPr="00744DF9">
        <w:rPr>
          <w:sz w:val="20"/>
          <w:szCs w:val="20"/>
        </w:rPr>
        <w:t>Q4.3 How confident are you that your loved one would take care of you if your roles were reversed?</w:t>
      </w:r>
    </w:p>
    <w:p w14:paraId="5882041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0EE45D5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69DCE0A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59A2C2D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541A05C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055C824E" w14:textId="77777777" w:rsidR="003A68A4" w:rsidRPr="00744DF9" w:rsidRDefault="003A68A4" w:rsidP="003A68A4">
      <w:pPr>
        <w:contextualSpacing/>
        <w:rPr>
          <w:sz w:val="20"/>
          <w:szCs w:val="20"/>
        </w:rPr>
      </w:pPr>
    </w:p>
    <w:p w14:paraId="48FFAA1A" w14:textId="77777777" w:rsidR="003A68A4" w:rsidRPr="00744DF9" w:rsidRDefault="003A68A4" w:rsidP="003A68A4">
      <w:pPr>
        <w:keepNext/>
        <w:contextualSpacing/>
        <w:rPr>
          <w:sz w:val="20"/>
          <w:szCs w:val="20"/>
        </w:rPr>
      </w:pPr>
      <w:r w:rsidRPr="00744DF9">
        <w:rPr>
          <w:sz w:val="20"/>
          <w:szCs w:val="20"/>
        </w:rPr>
        <w:lastRenderedPageBreak/>
        <w:t>Q4.4 Do you feel criticized by others for the time you spend with your loved one?</w:t>
      </w:r>
    </w:p>
    <w:p w14:paraId="132D710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5155DB4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65C931E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728CCE0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1EC8AB3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135D8B0B" w14:textId="77777777" w:rsidR="003A68A4" w:rsidRPr="00744DF9" w:rsidRDefault="003A68A4" w:rsidP="003A68A4">
      <w:pPr>
        <w:keepNext/>
        <w:ind w:left="360"/>
        <w:contextualSpacing/>
        <w:rPr>
          <w:sz w:val="20"/>
          <w:szCs w:val="20"/>
        </w:rPr>
      </w:pPr>
    </w:p>
    <w:p w14:paraId="06ABD69A" w14:textId="77777777" w:rsidR="003A68A4" w:rsidRPr="00744DF9" w:rsidRDefault="003A68A4" w:rsidP="003A68A4">
      <w:pPr>
        <w:contextualSpacing/>
        <w:rPr>
          <w:sz w:val="20"/>
          <w:szCs w:val="20"/>
        </w:rPr>
      </w:pPr>
    </w:p>
    <w:p w14:paraId="09548EDE" w14:textId="77777777" w:rsidR="003A68A4" w:rsidRPr="00744DF9" w:rsidRDefault="003A68A4" w:rsidP="003A68A4">
      <w:pPr>
        <w:keepNext/>
        <w:contextualSpacing/>
        <w:rPr>
          <w:sz w:val="20"/>
          <w:szCs w:val="20"/>
        </w:rPr>
      </w:pPr>
      <w:r w:rsidRPr="00744DF9">
        <w:rPr>
          <w:sz w:val="20"/>
          <w:szCs w:val="20"/>
        </w:rPr>
        <w:t>Q4.5 Do you feel you are doing the best job you can do being a caregiver to your loved one with GBM?</w:t>
      </w:r>
    </w:p>
    <w:p w14:paraId="0BF9819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7DEE28E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34A3B04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06ADB08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505977F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135B370A" w14:textId="77777777" w:rsidR="003A68A4" w:rsidRPr="00744DF9" w:rsidRDefault="003A68A4" w:rsidP="003A68A4">
      <w:pPr>
        <w:pStyle w:val="ListParagraph"/>
        <w:keepNext/>
        <w:ind w:left="360"/>
        <w:rPr>
          <w:sz w:val="20"/>
          <w:szCs w:val="20"/>
        </w:rPr>
      </w:pPr>
    </w:p>
    <w:p w14:paraId="2D5B2FFC" w14:textId="77777777" w:rsidR="003A68A4" w:rsidRPr="00744DF9" w:rsidRDefault="003A68A4" w:rsidP="003A68A4">
      <w:pPr>
        <w:contextualSpacing/>
        <w:rPr>
          <w:sz w:val="20"/>
          <w:szCs w:val="20"/>
        </w:rPr>
      </w:pPr>
    </w:p>
    <w:p w14:paraId="1E4C969D" w14:textId="77777777" w:rsidR="003A68A4" w:rsidRPr="00744DF9" w:rsidRDefault="003A68A4" w:rsidP="003A68A4">
      <w:pPr>
        <w:keepNext/>
        <w:contextualSpacing/>
        <w:rPr>
          <w:sz w:val="20"/>
          <w:szCs w:val="20"/>
        </w:rPr>
      </w:pPr>
      <w:r w:rsidRPr="00744DF9">
        <w:rPr>
          <w:sz w:val="20"/>
          <w:szCs w:val="20"/>
        </w:rPr>
        <w:t>Q4.6 In the past 14 days, how has the emotional burden of caring for your loved one changed?</w:t>
      </w:r>
    </w:p>
    <w:p w14:paraId="7B3AC41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Decreased a great deal  </w:t>
      </w:r>
    </w:p>
    <w:p w14:paraId="1882D73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Decreased somewhat  </w:t>
      </w:r>
    </w:p>
    <w:p w14:paraId="6E873FD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Holding steady  </w:t>
      </w:r>
    </w:p>
    <w:p w14:paraId="55A99D7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Increased somewhat  </w:t>
      </w:r>
    </w:p>
    <w:p w14:paraId="670A76B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Increased a great deal  </w:t>
      </w:r>
    </w:p>
    <w:p w14:paraId="1779CCF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36B9AC59" w14:textId="77777777" w:rsidR="003A68A4" w:rsidRPr="00744DF9" w:rsidRDefault="003A68A4" w:rsidP="003A68A4">
      <w:pPr>
        <w:contextualSpacing/>
        <w:rPr>
          <w:sz w:val="20"/>
          <w:szCs w:val="20"/>
        </w:rPr>
      </w:pPr>
    </w:p>
    <w:p w14:paraId="0C15B325" w14:textId="77777777" w:rsidR="003A68A4" w:rsidRPr="00744DF9" w:rsidRDefault="003A68A4" w:rsidP="003A68A4">
      <w:pPr>
        <w:keepNext/>
        <w:contextualSpacing/>
        <w:rPr>
          <w:sz w:val="20"/>
          <w:szCs w:val="20"/>
        </w:rPr>
      </w:pPr>
      <w:r w:rsidRPr="00744DF9">
        <w:rPr>
          <w:sz w:val="20"/>
          <w:szCs w:val="20"/>
        </w:rPr>
        <w:lastRenderedPageBreak/>
        <w:t>Q4.7 Do you feel embarrassed about your loved one’s behavior?</w:t>
      </w:r>
    </w:p>
    <w:p w14:paraId="378639A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Never  </w:t>
      </w:r>
    </w:p>
    <w:p w14:paraId="335DAF4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Rarely </w:t>
      </w:r>
    </w:p>
    <w:p w14:paraId="2C191B5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Sometimes  </w:t>
      </w:r>
    </w:p>
    <w:p w14:paraId="5A39CFE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frequently  </w:t>
      </w:r>
    </w:p>
    <w:p w14:paraId="76EAF80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Nearly always </w:t>
      </w:r>
    </w:p>
    <w:p w14:paraId="2F3A66E9" w14:textId="77777777" w:rsidR="003A68A4" w:rsidRPr="00744DF9" w:rsidRDefault="003A68A4" w:rsidP="003A68A4">
      <w:pPr>
        <w:pStyle w:val="ListParagraph"/>
        <w:keepNext/>
        <w:ind w:left="360"/>
        <w:rPr>
          <w:sz w:val="20"/>
          <w:szCs w:val="20"/>
        </w:rPr>
      </w:pPr>
    </w:p>
    <w:p w14:paraId="6E8AB303" w14:textId="77777777" w:rsidR="003A68A4" w:rsidRPr="00744DF9" w:rsidRDefault="003A68A4" w:rsidP="003A68A4">
      <w:pPr>
        <w:contextualSpacing/>
        <w:rPr>
          <w:sz w:val="20"/>
          <w:szCs w:val="20"/>
        </w:rPr>
      </w:pPr>
    </w:p>
    <w:p w14:paraId="5A026709" w14:textId="77777777" w:rsidR="003A68A4" w:rsidRPr="00744DF9" w:rsidRDefault="003A68A4" w:rsidP="003A68A4">
      <w:pPr>
        <w:keepNext/>
        <w:contextualSpacing/>
        <w:rPr>
          <w:sz w:val="20"/>
          <w:szCs w:val="20"/>
        </w:rPr>
      </w:pPr>
      <w:r w:rsidRPr="00744DF9">
        <w:rPr>
          <w:sz w:val="20"/>
          <w:szCs w:val="20"/>
        </w:rPr>
        <w:t>Q4.8 Do you get upset that your loved one has changed so much?</w:t>
      </w:r>
    </w:p>
    <w:p w14:paraId="2937A24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  </w:t>
      </w:r>
    </w:p>
    <w:p w14:paraId="565A629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sometimes  </w:t>
      </w:r>
    </w:p>
    <w:p w14:paraId="648586B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Yes, on a regular basis  </w:t>
      </w:r>
    </w:p>
    <w:p w14:paraId="718EBD80" w14:textId="77777777" w:rsidR="003A68A4" w:rsidRPr="00744DF9" w:rsidRDefault="003A68A4" w:rsidP="003A68A4">
      <w:pPr>
        <w:contextualSpacing/>
        <w:rPr>
          <w:sz w:val="20"/>
          <w:szCs w:val="20"/>
        </w:rPr>
      </w:pPr>
    </w:p>
    <w:p w14:paraId="0C08C439" w14:textId="77777777" w:rsidR="003A68A4" w:rsidRPr="00744DF9" w:rsidRDefault="003A68A4" w:rsidP="003A68A4">
      <w:pPr>
        <w:contextualSpacing/>
        <w:rPr>
          <w:sz w:val="20"/>
          <w:szCs w:val="20"/>
        </w:rPr>
      </w:pPr>
    </w:p>
    <w:p w14:paraId="475C87C3" w14:textId="77777777" w:rsidR="003A68A4" w:rsidRPr="00744DF9" w:rsidRDefault="003A68A4" w:rsidP="003A68A4">
      <w:pPr>
        <w:keepNext/>
        <w:contextualSpacing/>
        <w:rPr>
          <w:sz w:val="20"/>
          <w:szCs w:val="20"/>
        </w:rPr>
      </w:pPr>
      <w:r w:rsidRPr="00744DF9">
        <w:rPr>
          <w:sz w:val="20"/>
          <w:szCs w:val="20"/>
        </w:rPr>
        <w:t>Q4.9 Has your relationship with your loved one changed?</w:t>
      </w:r>
    </w:p>
    <w:p w14:paraId="43D1218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48FF074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7AC768E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4F10BA5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4FC973A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7E666B30" w14:textId="77777777" w:rsidR="003A68A4" w:rsidRPr="00744DF9" w:rsidRDefault="003A68A4" w:rsidP="003A68A4">
      <w:pPr>
        <w:contextualSpacing/>
        <w:rPr>
          <w:sz w:val="20"/>
          <w:szCs w:val="20"/>
        </w:rPr>
      </w:pPr>
    </w:p>
    <w:p w14:paraId="3A2B0002" w14:textId="77777777" w:rsidR="003A68A4" w:rsidRPr="00744DF9" w:rsidRDefault="003A68A4" w:rsidP="003A68A4">
      <w:pPr>
        <w:contextualSpacing/>
        <w:rPr>
          <w:sz w:val="20"/>
          <w:szCs w:val="20"/>
        </w:rPr>
      </w:pPr>
    </w:p>
    <w:p w14:paraId="1EAC120A" w14:textId="77777777" w:rsidR="003A68A4" w:rsidRPr="00744DF9" w:rsidRDefault="003A68A4" w:rsidP="003A68A4">
      <w:pPr>
        <w:keepNext/>
        <w:contextualSpacing/>
        <w:rPr>
          <w:sz w:val="20"/>
          <w:szCs w:val="20"/>
        </w:rPr>
      </w:pPr>
      <w:r w:rsidRPr="00744DF9">
        <w:rPr>
          <w:sz w:val="20"/>
          <w:szCs w:val="20"/>
        </w:rPr>
        <w:t>Q4.10 Do you wish that you and your loved one had a better relationship at the present/current time?</w:t>
      </w:r>
    </w:p>
    <w:p w14:paraId="4A3CBDC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17498BA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7B806CD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08DD9EF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392888F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631AD1F4" w14:textId="77777777" w:rsidR="003A68A4" w:rsidRPr="00744DF9" w:rsidRDefault="003A68A4" w:rsidP="003A68A4">
      <w:pPr>
        <w:contextualSpacing/>
        <w:rPr>
          <w:b/>
          <w:i/>
          <w:sz w:val="20"/>
          <w:szCs w:val="20"/>
        </w:rPr>
      </w:pPr>
    </w:p>
    <w:p w14:paraId="16F56B43" w14:textId="77777777" w:rsidR="003A68A4" w:rsidRPr="00744DF9" w:rsidRDefault="003A68A4" w:rsidP="003A68A4">
      <w:pPr>
        <w:keepNext/>
        <w:contextualSpacing/>
        <w:rPr>
          <w:b/>
          <w:i/>
          <w:sz w:val="20"/>
          <w:szCs w:val="20"/>
        </w:rPr>
      </w:pPr>
      <w:r w:rsidRPr="00744DF9">
        <w:rPr>
          <w:b/>
          <w:i/>
          <w:sz w:val="20"/>
          <w:szCs w:val="20"/>
        </w:rPr>
        <w:t>Your Responsibilities</w:t>
      </w:r>
    </w:p>
    <w:p w14:paraId="6020B936" w14:textId="77777777" w:rsidR="003A68A4" w:rsidRPr="00744DF9" w:rsidRDefault="003A68A4" w:rsidP="003A68A4">
      <w:pPr>
        <w:contextualSpacing/>
        <w:rPr>
          <w:sz w:val="20"/>
          <w:szCs w:val="20"/>
        </w:rPr>
      </w:pPr>
    </w:p>
    <w:p w14:paraId="626E3E95" w14:textId="77777777" w:rsidR="003A68A4" w:rsidRPr="00744DF9" w:rsidRDefault="003A68A4" w:rsidP="003A68A4">
      <w:pPr>
        <w:keepNext/>
        <w:contextualSpacing/>
        <w:rPr>
          <w:sz w:val="20"/>
          <w:szCs w:val="20"/>
        </w:rPr>
      </w:pPr>
      <w:r w:rsidRPr="00744DF9">
        <w:rPr>
          <w:sz w:val="20"/>
          <w:szCs w:val="20"/>
        </w:rPr>
        <w:lastRenderedPageBreak/>
        <w:t xml:space="preserve">Q4.11 </w:t>
      </w:r>
      <w:r w:rsidRPr="00744DF9">
        <w:rPr>
          <w:b/>
          <w:sz w:val="20"/>
          <w:szCs w:val="20"/>
        </w:rPr>
        <w:t>Before diagnosis with GBM</w:t>
      </w:r>
      <w:r w:rsidRPr="00744DF9">
        <w:rPr>
          <w:sz w:val="20"/>
          <w:szCs w:val="20"/>
        </w:rPr>
        <w:t>, what caregiving activities did you do for your loved one? Mark all that apply.</w:t>
      </w:r>
    </w:p>
    <w:p w14:paraId="3A63BE89"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Mobility and transportation  </w:t>
      </w:r>
    </w:p>
    <w:p w14:paraId="1F91508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Meal preparation  </w:t>
      </w:r>
    </w:p>
    <w:p w14:paraId="24CB452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Bathroom needs  </w:t>
      </w:r>
    </w:p>
    <w:p w14:paraId="2529AC09"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Medication organization/administration   </w:t>
      </w:r>
    </w:p>
    <w:p w14:paraId="4AB9A33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Other household tasks, for example cleaning, grocery shopping </w:t>
      </w:r>
    </w:p>
    <w:p w14:paraId="4EB68B6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caregiving activities  </w:t>
      </w:r>
    </w:p>
    <w:p w14:paraId="4C0EF13E" w14:textId="77777777" w:rsidR="003A68A4" w:rsidRPr="00744DF9" w:rsidRDefault="003A68A4" w:rsidP="003A68A4">
      <w:pPr>
        <w:pStyle w:val="ListParagraph"/>
        <w:keepNext/>
        <w:numPr>
          <w:ilvl w:val="0"/>
          <w:numId w:val="35"/>
        </w:numPr>
        <w:rPr>
          <w:sz w:val="20"/>
          <w:szCs w:val="20"/>
        </w:rPr>
      </w:pPr>
      <w:r w:rsidRPr="00744DF9">
        <w:rPr>
          <w:sz w:val="20"/>
          <w:szCs w:val="20"/>
        </w:rPr>
        <w:t>Other activity  ________________________________________________</w:t>
      </w:r>
    </w:p>
    <w:p w14:paraId="7449B6E7" w14:textId="77777777" w:rsidR="003A68A4" w:rsidRPr="00744DF9" w:rsidRDefault="003A68A4" w:rsidP="003A68A4">
      <w:pPr>
        <w:contextualSpacing/>
        <w:rPr>
          <w:sz w:val="20"/>
          <w:szCs w:val="20"/>
        </w:rPr>
      </w:pPr>
    </w:p>
    <w:p w14:paraId="4AFAC4E3" w14:textId="77777777" w:rsidR="003A68A4" w:rsidRPr="00744DF9" w:rsidRDefault="003A68A4" w:rsidP="003A68A4">
      <w:pPr>
        <w:keepNext/>
        <w:contextualSpacing/>
        <w:rPr>
          <w:sz w:val="20"/>
          <w:szCs w:val="20"/>
        </w:rPr>
      </w:pPr>
      <w:r w:rsidRPr="00744DF9">
        <w:rPr>
          <w:sz w:val="20"/>
          <w:szCs w:val="20"/>
        </w:rPr>
        <w:t xml:space="preserve">Q4.12 </w:t>
      </w:r>
      <w:r w:rsidRPr="00744DF9">
        <w:rPr>
          <w:b/>
          <w:sz w:val="20"/>
          <w:szCs w:val="20"/>
        </w:rPr>
        <w:t>After diagnosis with GBM</w:t>
      </w:r>
      <w:r w:rsidRPr="00744DF9">
        <w:rPr>
          <w:sz w:val="20"/>
          <w:szCs w:val="20"/>
        </w:rPr>
        <w:t>, what caregiving activities have you been doing for your loved one? Mark all that apply.</w:t>
      </w:r>
    </w:p>
    <w:p w14:paraId="116013C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Mobility and transportation </w:t>
      </w:r>
    </w:p>
    <w:p w14:paraId="2DE4896C"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Meal preparation </w:t>
      </w:r>
    </w:p>
    <w:p w14:paraId="3378C7E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Bathroom needs </w:t>
      </w:r>
    </w:p>
    <w:p w14:paraId="3B9ACB2E"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Medication organization/administration </w:t>
      </w:r>
    </w:p>
    <w:p w14:paraId="3C7175C2"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Other household tasks, for example cleaning, grocery shopping </w:t>
      </w:r>
    </w:p>
    <w:p w14:paraId="67BF6958" w14:textId="77777777" w:rsidR="003A68A4" w:rsidRPr="00744DF9" w:rsidRDefault="003A68A4" w:rsidP="003A68A4">
      <w:pPr>
        <w:pStyle w:val="ListParagraph"/>
        <w:keepNext/>
        <w:numPr>
          <w:ilvl w:val="0"/>
          <w:numId w:val="35"/>
        </w:numPr>
        <w:rPr>
          <w:sz w:val="20"/>
          <w:szCs w:val="20"/>
        </w:rPr>
      </w:pPr>
      <w:r w:rsidRPr="00744DF9">
        <w:rPr>
          <w:sz w:val="20"/>
          <w:szCs w:val="20"/>
        </w:rPr>
        <w:t xml:space="preserve">No caregiving activities  </w:t>
      </w:r>
    </w:p>
    <w:p w14:paraId="353934F4" w14:textId="77777777" w:rsidR="003A68A4" w:rsidRPr="00744DF9" w:rsidRDefault="003A68A4" w:rsidP="003A68A4">
      <w:pPr>
        <w:pStyle w:val="ListParagraph"/>
        <w:keepNext/>
        <w:numPr>
          <w:ilvl w:val="0"/>
          <w:numId w:val="35"/>
        </w:numPr>
        <w:rPr>
          <w:sz w:val="20"/>
          <w:szCs w:val="20"/>
        </w:rPr>
      </w:pPr>
      <w:r w:rsidRPr="00744DF9">
        <w:rPr>
          <w:sz w:val="20"/>
          <w:szCs w:val="20"/>
        </w:rPr>
        <w:t>Other activity   ________________________________________________</w:t>
      </w:r>
    </w:p>
    <w:p w14:paraId="6EB14244" w14:textId="77777777" w:rsidR="003A68A4" w:rsidRPr="00744DF9" w:rsidRDefault="003A68A4" w:rsidP="003A68A4">
      <w:pPr>
        <w:contextualSpacing/>
        <w:rPr>
          <w:sz w:val="20"/>
          <w:szCs w:val="20"/>
        </w:rPr>
      </w:pPr>
    </w:p>
    <w:p w14:paraId="21480B70" w14:textId="77777777" w:rsidR="003A68A4" w:rsidRPr="00744DF9" w:rsidRDefault="003A68A4" w:rsidP="003A68A4">
      <w:pPr>
        <w:keepNext/>
        <w:contextualSpacing/>
        <w:rPr>
          <w:sz w:val="20"/>
          <w:szCs w:val="20"/>
        </w:rPr>
      </w:pPr>
    </w:p>
    <w:p w14:paraId="63EB8E58" w14:textId="77777777" w:rsidR="003A68A4" w:rsidRPr="00744DF9" w:rsidRDefault="003A68A4" w:rsidP="003A68A4">
      <w:pPr>
        <w:keepNext/>
        <w:contextualSpacing/>
        <w:rPr>
          <w:sz w:val="20"/>
          <w:szCs w:val="20"/>
        </w:rPr>
      </w:pPr>
      <w:r w:rsidRPr="00744DF9">
        <w:rPr>
          <w:sz w:val="20"/>
          <w:szCs w:val="20"/>
        </w:rPr>
        <w:t>Q4.13 On average, how many hours each week do you spend directly providing care as a result of the GBM diagnosis? Examples of include preparing meals, grooming, lifting, administering medication.</w:t>
      </w:r>
    </w:p>
    <w:p w14:paraId="5EC0AAD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1 to 3 hours  </w:t>
      </w:r>
    </w:p>
    <w:p w14:paraId="206626D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4 to 6 hours  </w:t>
      </w:r>
    </w:p>
    <w:p w14:paraId="09EDA75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7 to 9 hours  </w:t>
      </w:r>
    </w:p>
    <w:p w14:paraId="7D39207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10 to 12 hours  </w:t>
      </w:r>
    </w:p>
    <w:p w14:paraId="139EBAF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More than 12 hours  </w:t>
      </w:r>
    </w:p>
    <w:p w14:paraId="4B76570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15F5E9E9" w14:textId="77777777" w:rsidR="003A68A4" w:rsidRPr="00744DF9" w:rsidRDefault="003A68A4" w:rsidP="003A68A4">
      <w:pPr>
        <w:contextualSpacing/>
        <w:rPr>
          <w:sz w:val="20"/>
          <w:szCs w:val="20"/>
        </w:rPr>
      </w:pPr>
    </w:p>
    <w:p w14:paraId="161B49DE" w14:textId="77777777" w:rsidR="003A68A4" w:rsidRPr="00744DF9" w:rsidRDefault="003A68A4" w:rsidP="003A68A4">
      <w:pPr>
        <w:contextualSpacing/>
        <w:rPr>
          <w:sz w:val="20"/>
          <w:szCs w:val="20"/>
        </w:rPr>
      </w:pPr>
    </w:p>
    <w:p w14:paraId="2FED824C" w14:textId="77777777" w:rsidR="003A68A4" w:rsidRPr="00744DF9" w:rsidRDefault="003A68A4" w:rsidP="003A68A4">
      <w:pPr>
        <w:keepNext/>
        <w:contextualSpacing/>
        <w:rPr>
          <w:sz w:val="20"/>
          <w:szCs w:val="20"/>
        </w:rPr>
      </w:pPr>
      <w:r w:rsidRPr="00744DF9">
        <w:rPr>
          <w:sz w:val="20"/>
          <w:szCs w:val="20"/>
        </w:rPr>
        <w:t>Q4.14 Overall, how has the time you spend caring for your loved one changed since their initial diagnosis?</w:t>
      </w:r>
    </w:p>
    <w:p w14:paraId="45AC5D6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Greatly increased </w:t>
      </w:r>
    </w:p>
    <w:p w14:paraId="0086F57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increased </w:t>
      </w:r>
    </w:p>
    <w:p w14:paraId="54834B3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About the same </w:t>
      </w:r>
    </w:p>
    <w:p w14:paraId="4BE9624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decreased </w:t>
      </w:r>
    </w:p>
    <w:p w14:paraId="536C5FA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Greatly decreased  </w:t>
      </w:r>
    </w:p>
    <w:p w14:paraId="7F9DD73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655735FF" w14:textId="77777777" w:rsidR="003A68A4" w:rsidRPr="00744DF9" w:rsidRDefault="003A68A4" w:rsidP="003A68A4">
      <w:pPr>
        <w:contextualSpacing/>
        <w:rPr>
          <w:sz w:val="20"/>
          <w:szCs w:val="20"/>
        </w:rPr>
      </w:pPr>
    </w:p>
    <w:p w14:paraId="5DBF54C5" w14:textId="77777777" w:rsidR="003A68A4" w:rsidRPr="00744DF9" w:rsidRDefault="003A68A4" w:rsidP="003A68A4">
      <w:pPr>
        <w:keepNext/>
        <w:contextualSpacing/>
        <w:rPr>
          <w:sz w:val="20"/>
          <w:szCs w:val="20"/>
        </w:rPr>
      </w:pPr>
      <w:r w:rsidRPr="00744DF9">
        <w:rPr>
          <w:sz w:val="20"/>
          <w:szCs w:val="20"/>
        </w:rPr>
        <w:lastRenderedPageBreak/>
        <w:t>Q4.15 Are you now responsible for tasks that your loved one used to do, such as paying bills, home maintenance?</w:t>
      </w:r>
    </w:p>
    <w:p w14:paraId="1024014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5052CAD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133CEBE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2332ED8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73CF7AD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79A823F4" w14:textId="77777777" w:rsidR="003A68A4" w:rsidRPr="00744DF9" w:rsidRDefault="003A68A4" w:rsidP="003A68A4">
      <w:pPr>
        <w:keepNext/>
        <w:spacing w:before="120"/>
        <w:ind w:left="360"/>
        <w:contextualSpacing/>
        <w:rPr>
          <w:sz w:val="20"/>
          <w:szCs w:val="20"/>
        </w:rPr>
      </w:pPr>
    </w:p>
    <w:p w14:paraId="42783B1B" w14:textId="77777777" w:rsidR="003A68A4" w:rsidRPr="00744DF9" w:rsidRDefault="003A68A4" w:rsidP="003A68A4">
      <w:pPr>
        <w:keepNext/>
        <w:contextualSpacing/>
        <w:rPr>
          <w:sz w:val="20"/>
          <w:szCs w:val="20"/>
        </w:rPr>
      </w:pPr>
      <w:r w:rsidRPr="00744DF9">
        <w:rPr>
          <w:sz w:val="20"/>
          <w:szCs w:val="20"/>
        </w:rPr>
        <w:t>Q4.16 In the past 14 days, the burden of your caregiving tasks for your loved one with GBM has</w:t>
      </w:r>
    </w:p>
    <w:p w14:paraId="1980513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Greatly increased  </w:t>
      </w:r>
    </w:p>
    <w:p w14:paraId="6AB7FBE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increased </w:t>
      </w:r>
    </w:p>
    <w:p w14:paraId="2F488A3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About the same  </w:t>
      </w:r>
    </w:p>
    <w:p w14:paraId="0CEC2985" w14:textId="77777777" w:rsidR="003A68A4" w:rsidRPr="00744DF9" w:rsidRDefault="003A68A4" w:rsidP="003A68A4">
      <w:pPr>
        <w:pStyle w:val="ListParagraph"/>
        <w:keepNext/>
        <w:numPr>
          <w:ilvl w:val="0"/>
          <w:numId w:val="36"/>
        </w:numPr>
        <w:rPr>
          <w:sz w:val="20"/>
          <w:szCs w:val="20"/>
        </w:rPr>
      </w:pPr>
      <w:r w:rsidRPr="00744DF9">
        <w:rPr>
          <w:sz w:val="20"/>
          <w:szCs w:val="20"/>
        </w:rPr>
        <w:t>Somewhat decreased</w:t>
      </w:r>
    </w:p>
    <w:p w14:paraId="5B01813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Greatly decreased  </w:t>
      </w:r>
    </w:p>
    <w:p w14:paraId="63C834F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 not know or do not recall </w:t>
      </w:r>
    </w:p>
    <w:p w14:paraId="12A5A55B" w14:textId="77777777" w:rsidR="003A68A4" w:rsidRPr="00744DF9" w:rsidRDefault="003A68A4" w:rsidP="003A68A4">
      <w:pPr>
        <w:contextualSpacing/>
        <w:rPr>
          <w:sz w:val="20"/>
          <w:szCs w:val="20"/>
        </w:rPr>
      </w:pPr>
    </w:p>
    <w:p w14:paraId="77C5468F" w14:textId="77777777" w:rsidR="003A68A4" w:rsidRPr="00744DF9" w:rsidRDefault="003A68A4" w:rsidP="003A68A4">
      <w:pPr>
        <w:keepNext/>
        <w:contextualSpacing/>
        <w:rPr>
          <w:sz w:val="20"/>
          <w:szCs w:val="20"/>
        </w:rPr>
      </w:pPr>
      <w:r w:rsidRPr="00744DF9">
        <w:rPr>
          <w:sz w:val="20"/>
          <w:szCs w:val="20"/>
        </w:rPr>
        <w:t>Q4.17 Does the time you devote to your caregiving responsibilities negatively impact your relationships with others around you?</w:t>
      </w:r>
    </w:p>
    <w:p w14:paraId="6630C61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Not at all  </w:t>
      </w:r>
    </w:p>
    <w:p w14:paraId="782D7BE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 little bit  </w:t>
      </w:r>
    </w:p>
    <w:p w14:paraId="03F8768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Somewhat </w:t>
      </w:r>
    </w:p>
    <w:p w14:paraId="6DE74EA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Quite a bit  </w:t>
      </w:r>
    </w:p>
    <w:p w14:paraId="5DC0B54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Very much  </w:t>
      </w:r>
    </w:p>
    <w:p w14:paraId="44F66A23" w14:textId="77777777" w:rsidR="003A68A4" w:rsidRPr="00744DF9" w:rsidRDefault="003A68A4" w:rsidP="003A68A4">
      <w:pPr>
        <w:contextualSpacing/>
        <w:rPr>
          <w:sz w:val="20"/>
          <w:szCs w:val="20"/>
        </w:rPr>
      </w:pPr>
    </w:p>
    <w:p w14:paraId="3C528D4B" w14:textId="77777777" w:rsidR="003A68A4" w:rsidRPr="00744DF9" w:rsidRDefault="003A68A4" w:rsidP="003A68A4">
      <w:pPr>
        <w:keepNext/>
        <w:contextualSpacing/>
        <w:rPr>
          <w:sz w:val="20"/>
          <w:szCs w:val="20"/>
        </w:rPr>
      </w:pPr>
    </w:p>
    <w:p w14:paraId="46034226" w14:textId="77777777" w:rsidR="003A68A4" w:rsidRPr="00744DF9" w:rsidRDefault="003A68A4" w:rsidP="003A68A4">
      <w:pPr>
        <w:keepNext/>
        <w:contextualSpacing/>
        <w:rPr>
          <w:sz w:val="20"/>
          <w:szCs w:val="20"/>
        </w:rPr>
      </w:pPr>
      <w:r w:rsidRPr="00744DF9">
        <w:rPr>
          <w:sz w:val="20"/>
          <w:szCs w:val="20"/>
        </w:rPr>
        <w:t>Q4.18 I still get to do things that I enjoy.</w:t>
      </w:r>
    </w:p>
    <w:p w14:paraId="060D85B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4FCFBC7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6F7EB65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6B25100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07E4A4D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6994FD9C" w14:textId="77777777" w:rsidR="003A68A4" w:rsidRPr="00744DF9" w:rsidRDefault="003A68A4" w:rsidP="003A68A4">
      <w:pPr>
        <w:contextualSpacing/>
        <w:rPr>
          <w:sz w:val="20"/>
          <w:szCs w:val="20"/>
        </w:rPr>
      </w:pPr>
    </w:p>
    <w:p w14:paraId="13D22F47" w14:textId="77777777" w:rsidR="003A68A4" w:rsidRPr="00744DF9" w:rsidRDefault="003A68A4" w:rsidP="003A68A4">
      <w:pPr>
        <w:contextualSpacing/>
        <w:rPr>
          <w:sz w:val="20"/>
          <w:szCs w:val="20"/>
        </w:rPr>
      </w:pPr>
    </w:p>
    <w:p w14:paraId="016C75F6" w14:textId="77777777" w:rsidR="003A68A4" w:rsidRPr="00744DF9" w:rsidRDefault="003A68A4" w:rsidP="003A68A4">
      <w:pPr>
        <w:keepNext/>
        <w:contextualSpacing/>
        <w:rPr>
          <w:sz w:val="20"/>
          <w:szCs w:val="20"/>
        </w:rPr>
      </w:pPr>
      <w:r w:rsidRPr="00744DF9">
        <w:rPr>
          <w:sz w:val="20"/>
          <w:szCs w:val="20"/>
        </w:rPr>
        <w:t>Q4.19 I still see other family and friends socially.</w:t>
      </w:r>
    </w:p>
    <w:p w14:paraId="38F6169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53CC74F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65B1220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5773DDC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1311119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10DB801B" w14:textId="77777777" w:rsidR="003A68A4" w:rsidRPr="00744DF9" w:rsidRDefault="003A68A4" w:rsidP="003A68A4">
      <w:pPr>
        <w:contextualSpacing/>
        <w:rPr>
          <w:sz w:val="20"/>
          <w:szCs w:val="20"/>
        </w:rPr>
      </w:pPr>
    </w:p>
    <w:p w14:paraId="4FCE4787" w14:textId="77777777" w:rsidR="003A68A4" w:rsidRPr="00744DF9" w:rsidRDefault="003A68A4" w:rsidP="003A68A4">
      <w:pPr>
        <w:contextualSpacing/>
        <w:rPr>
          <w:sz w:val="20"/>
          <w:szCs w:val="20"/>
        </w:rPr>
      </w:pPr>
    </w:p>
    <w:p w14:paraId="379AD6F7" w14:textId="77777777" w:rsidR="003A68A4" w:rsidRPr="00744DF9" w:rsidRDefault="003A68A4" w:rsidP="003A68A4">
      <w:pPr>
        <w:contextualSpacing/>
        <w:rPr>
          <w:sz w:val="20"/>
          <w:szCs w:val="20"/>
        </w:rPr>
      </w:pPr>
      <w:r w:rsidRPr="00744DF9">
        <w:rPr>
          <w:sz w:val="20"/>
          <w:szCs w:val="20"/>
        </w:rPr>
        <w:br w:type="page"/>
      </w:r>
    </w:p>
    <w:p w14:paraId="4A35A22A" w14:textId="77777777" w:rsidR="003A68A4" w:rsidRPr="00744DF9" w:rsidRDefault="003A68A4" w:rsidP="003A68A4">
      <w:pPr>
        <w:keepNext/>
        <w:contextualSpacing/>
        <w:rPr>
          <w:b/>
          <w:i/>
          <w:sz w:val="20"/>
          <w:szCs w:val="20"/>
        </w:rPr>
      </w:pPr>
      <w:r w:rsidRPr="00744DF9">
        <w:rPr>
          <w:b/>
          <w:i/>
          <w:sz w:val="20"/>
          <w:szCs w:val="20"/>
        </w:rPr>
        <w:lastRenderedPageBreak/>
        <w:t>Your Health Needs</w:t>
      </w:r>
    </w:p>
    <w:p w14:paraId="069AF656" w14:textId="77777777" w:rsidR="003A68A4" w:rsidRPr="00744DF9" w:rsidRDefault="003A68A4" w:rsidP="003A68A4">
      <w:pPr>
        <w:contextualSpacing/>
        <w:rPr>
          <w:sz w:val="20"/>
          <w:szCs w:val="20"/>
        </w:rPr>
      </w:pPr>
    </w:p>
    <w:p w14:paraId="01E8E2E4" w14:textId="77777777" w:rsidR="003A68A4" w:rsidRPr="00744DF9" w:rsidRDefault="003A68A4" w:rsidP="003A68A4">
      <w:pPr>
        <w:keepNext/>
        <w:contextualSpacing/>
        <w:rPr>
          <w:sz w:val="20"/>
          <w:szCs w:val="20"/>
        </w:rPr>
      </w:pPr>
      <w:r w:rsidRPr="00744DF9">
        <w:rPr>
          <w:sz w:val="20"/>
          <w:szCs w:val="20"/>
        </w:rPr>
        <w:t>Q4.20 Since my loved one’s diagnosis of GBM, I am still able to maintain a healthy lifestyle as much as I used to.</w:t>
      </w:r>
    </w:p>
    <w:p w14:paraId="5E54E74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7A3A175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219F49F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76E45F7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322F4BE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5B806198" w14:textId="77777777" w:rsidR="003A68A4" w:rsidRPr="00744DF9" w:rsidRDefault="003A68A4" w:rsidP="003A68A4">
      <w:pPr>
        <w:contextualSpacing/>
        <w:rPr>
          <w:sz w:val="20"/>
          <w:szCs w:val="20"/>
        </w:rPr>
      </w:pPr>
    </w:p>
    <w:p w14:paraId="672CDB49" w14:textId="77777777" w:rsidR="003A68A4" w:rsidRPr="00744DF9" w:rsidRDefault="003A68A4" w:rsidP="003A68A4">
      <w:pPr>
        <w:keepNext/>
        <w:contextualSpacing/>
        <w:rPr>
          <w:sz w:val="20"/>
          <w:szCs w:val="20"/>
        </w:rPr>
      </w:pPr>
      <w:r w:rsidRPr="00744DF9">
        <w:rPr>
          <w:sz w:val="20"/>
          <w:szCs w:val="20"/>
        </w:rPr>
        <w:t>Q4.21 I have not been able to keep up with my own medical care. For example, I have missed or had to reschedule my medical checkups and appointments.</w:t>
      </w:r>
    </w:p>
    <w:p w14:paraId="3EE55BE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0003ABB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27DEB26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256E814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1B62EF2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3D7E7A23" w14:textId="77777777" w:rsidR="003A68A4" w:rsidRPr="00744DF9" w:rsidRDefault="003A68A4" w:rsidP="003A68A4">
      <w:pPr>
        <w:pStyle w:val="ListParagraph"/>
        <w:keepNext/>
        <w:ind w:left="360"/>
        <w:rPr>
          <w:sz w:val="20"/>
          <w:szCs w:val="20"/>
        </w:rPr>
      </w:pPr>
    </w:p>
    <w:p w14:paraId="3820584F" w14:textId="77777777" w:rsidR="003A68A4" w:rsidRPr="00744DF9" w:rsidRDefault="003A68A4" w:rsidP="003A68A4">
      <w:pPr>
        <w:contextualSpacing/>
        <w:rPr>
          <w:sz w:val="20"/>
          <w:szCs w:val="20"/>
        </w:rPr>
      </w:pPr>
    </w:p>
    <w:p w14:paraId="4BE8AAB6" w14:textId="77777777" w:rsidR="003A68A4" w:rsidRPr="00744DF9" w:rsidRDefault="003A68A4" w:rsidP="003A68A4">
      <w:pPr>
        <w:keepNext/>
        <w:contextualSpacing/>
        <w:rPr>
          <w:sz w:val="20"/>
          <w:szCs w:val="20"/>
        </w:rPr>
      </w:pPr>
      <w:r w:rsidRPr="00744DF9">
        <w:rPr>
          <w:sz w:val="20"/>
          <w:szCs w:val="20"/>
        </w:rPr>
        <w:t>Q4.22 My health has worsened in the past 30 days.</w:t>
      </w:r>
    </w:p>
    <w:p w14:paraId="37E9E40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22DEC20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56C76C2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3B8DD31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4AE6E90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17876234" w14:textId="77777777" w:rsidR="003A68A4" w:rsidRPr="00744DF9" w:rsidRDefault="003A68A4" w:rsidP="003A68A4">
      <w:pPr>
        <w:contextualSpacing/>
        <w:rPr>
          <w:sz w:val="20"/>
          <w:szCs w:val="20"/>
        </w:rPr>
      </w:pPr>
    </w:p>
    <w:p w14:paraId="3FCF2D7F" w14:textId="77777777" w:rsidR="003A68A4" w:rsidRPr="00744DF9" w:rsidRDefault="003A68A4" w:rsidP="003A68A4">
      <w:pPr>
        <w:keepNext/>
        <w:contextualSpacing/>
        <w:rPr>
          <w:sz w:val="20"/>
          <w:szCs w:val="20"/>
        </w:rPr>
      </w:pPr>
      <w:r w:rsidRPr="00744DF9">
        <w:rPr>
          <w:sz w:val="20"/>
          <w:szCs w:val="20"/>
        </w:rPr>
        <w:t>Q4.23  It is much more difficult to take care of myself.</w:t>
      </w:r>
    </w:p>
    <w:p w14:paraId="0A113B5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521EB9D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7FCC7E9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6322437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34843FB8"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0027DABC" w14:textId="77777777" w:rsidR="003A68A4" w:rsidRPr="00744DF9" w:rsidRDefault="003A68A4" w:rsidP="003A68A4">
      <w:pPr>
        <w:contextualSpacing/>
        <w:rPr>
          <w:b/>
          <w:i/>
          <w:sz w:val="20"/>
          <w:szCs w:val="20"/>
        </w:rPr>
      </w:pPr>
      <w:r w:rsidRPr="00744DF9">
        <w:rPr>
          <w:b/>
          <w:i/>
          <w:sz w:val="20"/>
          <w:szCs w:val="20"/>
        </w:rPr>
        <w:br w:type="page"/>
      </w:r>
    </w:p>
    <w:p w14:paraId="13FF2003" w14:textId="77777777" w:rsidR="003A68A4" w:rsidRPr="00744DF9" w:rsidRDefault="003A68A4" w:rsidP="003A68A4">
      <w:pPr>
        <w:keepNext/>
        <w:contextualSpacing/>
        <w:rPr>
          <w:b/>
          <w:i/>
          <w:sz w:val="20"/>
          <w:szCs w:val="20"/>
        </w:rPr>
      </w:pPr>
      <w:r w:rsidRPr="00744DF9">
        <w:rPr>
          <w:b/>
          <w:i/>
          <w:sz w:val="20"/>
          <w:szCs w:val="20"/>
        </w:rPr>
        <w:lastRenderedPageBreak/>
        <w:t>Work and Finances</w:t>
      </w:r>
    </w:p>
    <w:p w14:paraId="3D7BD208" w14:textId="77777777" w:rsidR="003A68A4" w:rsidRPr="00744DF9" w:rsidRDefault="003A68A4" w:rsidP="003A68A4">
      <w:pPr>
        <w:contextualSpacing/>
        <w:rPr>
          <w:sz w:val="20"/>
          <w:szCs w:val="20"/>
        </w:rPr>
      </w:pPr>
    </w:p>
    <w:p w14:paraId="523554ED" w14:textId="77777777" w:rsidR="003A68A4" w:rsidRPr="00744DF9" w:rsidRDefault="003A68A4" w:rsidP="003A68A4">
      <w:pPr>
        <w:keepNext/>
        <w:contextualSpacing/>
        <w:rPr>
          <w:sz w:val="20"/>
          <w:szCs w:val="20"/>
        </w:rPr>
      </w:pPr>
      <w:r w:rsidRPr="00744DF9">
        <w:rPr>
          <w:sz w:val="20"/>
          <w:szCs w:val="20"/>
        </w:rPr>
        <w:t>Q4.24 I am preoccupied at work with my caregiving responsibilities.</w:t>
      </w:r>
    </w:p>
    <w:p w14:paraId="6307FA3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4416DBF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3C0126E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133DA6F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3F3BE73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78210DE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Does not apply to me, because I am currently not working  </w:t>
      </w:r>
    </w:p>
    <w:p w14:paraId="271E4ABB" w14:textId="77777777" w:rsidR="003A68A4" w:rsidRPr="00744DF9" w:rsidRDefault="003A68A4" w:rsidP="003A68A4">
      <w:pPr>
        <w:pStyle w:val="ListParagraph"/>
        <w:keepNext/>
        <w:spacing w:before="120"/>
        <w:ind w:left="360"/>
        <w:rPr>
          <w:sz w:val="20"/>
          <w:szCs w:val="20"/>
        </w:rPr>
      </w:pPr>
    </w:p>
    <w:p w14:paraId="5025A141" w14:textId="77777777" w:rsidR="003A68A4" w:rsidRPr="00744DF9" w:rsidRDefault="003A68A4" w:rsidP="003A68A4">
      <w:pPr>
        <w:contextualSpacing/>
        <w:rPr>
          <w:sz w:val="20"/>
          <w:szCs w:val="20"/>
        </w:rPr>
      </w:pPr>
    </w:p>
    <w:p w14:paraId="4EA812BA" w14:textId="77777777" w:rsidR="003A68A4" w:rsidRPr="00744DF9" w:rsidRDefault="003A68A4" w:rsidP="003A68A4">
      <w:pPr>
        <w:keepNext/>
        <w:contextualSpacing/>
        <w:rPr>
          <w:sz w:val="20"/>
          <w:szCs w:val="20"/>
        </w:rPr>
      </w:pPr>
      <w:r w:rsidRPr="00744DF9">
        <w:rPr>
          <w:sz w:val="20"/>
          <w:szCs w:val="20"/>
        </w:rPr>
        <w:t>Q4.25 My job performance has suffered because of my caregiving responsibilities. </w:t>
      </w:r>
    </w:p>
    <w:p w14:paraId="20E35AC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4D1EBC77"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2F310D3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07D453E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77A4118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6C42040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Does not apply to me, because I am currently not working  </w:t>
      </w:r>
    </w:p>
    <w:p w14:paraId="3BA11DD7" w14:textId="77777777" w:rsidR="003A68A4" w:rsidRPr="00744DF9" w:rsidRDefault="003A68A4" w:rsidP="003A68A4">
      <w:pPr>
        <w:contextualSpacing/>
        <w:rPr>
          <w:sz w:val="20"/>
          <w:szCs w:val="20"/>
        </w:rPr>
      </w:pPr>
    </w:p>
    <w:p w14:paraId="2F029BD8" w14:textId="77777777" w:rsidR="003A68A4" w:rsidRPr="00744DF9" w:rsidRDefault="003A68A4" w:rsidP="003A68A4">
      <w:pPr>
        <w:keepNext/>
        <w:contextualSpacing/>
        <w:rPr>
          <w:sz w:val="20"/>
          <w:szCs w:val="20"/>
        </w:rPr>
      </w:pPr>
      <w:r w:rsidRPr="00744DF9">
        <w:rPr>
          <w:sz w:val="20"/>
          <w:szCs w:val="20"/>
        </w:rPr>
        <w:t>Q4.26 I worry that my caregiving responsibilities will impact my job security.</w:t>
      </w:r>
    </w:p>
    <w:p w14:paraId="1221860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2B1FD59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7F5114C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649644B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73D641F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7DAEAB9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Does not apply to me, because I am currently not working  </w:t>
      </w:r>
    </w:p>
    <w:p w14:paraId="30FA1660" w14:textId="77777777" w:rsidR="003A68A4" w:rsidRPr="00744DF9" w:rsidRDefault="003A68A4" w:rsidP="003A68A4">
      <w:pPr>
        <w:pStyle w:val="ListParagraph"/>
        <w:keepNext/>
        <w:ind w:left="360"/>
        <w:rPr>
          <w:sz w:val="20"/>
          <w:szCs w:val="20"/>
        </w:rPr>
      </w:pPr>
    </w:p>
    <w:p w14:paraId="05393C37" w14:textId="77777777" w:rsidR="003A68A4" w:rsidRPr="00744DF9" w:rsidRDefault="003A68A4" w:rsidP="003A68A4">
      <w:pPr>
        <w:contextualSpacing/>
        <w:rPr>
          <w:sz w:val="20"/>
          <w:szCs w:val="20"/>
        </w:rPr>
      </w:pPr>
    </w:p>
    <w:p w14:paraId="7FC7CD90" w14:textId="77777777" w:rsidR="003A68A4" w:rsidRPr="00744DF9" w:rsidRDefault="003A68A4" w:rsidP="003A68A4">
      <w:pPr>
        <w:keepNext/>
        <w:contextualSpacing/>
        <w:rPr>
          <w:sz w:val="20"/>
          <w:szCs w:val="20"/>
        </w:rPr>
      </w:pPr>
      <w:r w:rsidRPr="00744DF9">
        <w:rPr>
          <w:sz w:val="20"/>
          <w:szCs w:val="20"/>
        </w:rPr>
        <w:lastRenderedPageBreak/>
        <w:t>Q4.27 I feel financially stable, despite the demands of being a caregiver.</w:t>
      </w:r>
    </w:p>
    <w:p w14:paraId="2F26075F"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60F59D4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49A0925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301B587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241CC76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7F1AD13F" w14:textId="77777777" w:rsidR="003A68A4" w:rsidRPr="00744DF9" w:rsidRDefault="003A68A4" w:rsidP="003A68A4">
      <w:pPr>
        <w:contextualSpacing/>
        <w:rPr>
          <w:sz w:val="20"/>
          <w:szCs w:val="20"/>
        </w:rPr>
      </w:pPr>
    </w:p>
    <w:p w14:paraId="42DA5061" w14:textId="77777777" w:rsidR="003A68A4" w:rsidRPr="00744DF9" w:rsidRDefault="003A68A4" w:rsidP="003A68A4">
      <w:pPr>
        <w:contextualSpacing/>
        <w:rPr>
          <w:sz w:val="20"/>
          <w:szCs w:val="20"/>
        </w:rPr>
      </w:pPr>
    </w:p>
    <w:p w14:paraId="4C4A61B2" w14:textId="77777777" w:rsidR="003A68A4" w:rsidRPr="00744DF9" w:rsidRDefault="003A68A4" w:rsidP="003A68A4">
      <w:pPr>
        <w:contextualSpacing/>
        <w:rPr>
          <w:sz w:val="20"/>
          <w:szCs w:val="20"/>
        </w:rPr>
      </w:pPr>
      <w:r w:rsidRPr="00744DF9">
        <w:rPr>
          <w:sz w:val="20"/>
          <w:szCs w:val="20"/>
        </w:rPr>
        <w:br w:type="page"/>
      </w:r>
    </w:p>
    <w:p w14:paraId="5C92B5F1" w14:textId="77777777" w:rsidR="003A68A4" w:rsidRPr="00744DF9" w:rsidRDefault="003A68A4" w:rsidP="003A68A4">
      <w:pPr>
        <w:keepNext/>
        <w:contextualSpacing/>
        <w:rPr>
          <w:b/>
          <w:sz w:val="20"/>
          <w:szCs w:val="20"/>
        </w:rPr>
      </w:pPr>
      <w:r w:rsidRPr="00744DF9">
        <w:rPr>
          <w:b/>
          <w:sz w:val="20"/>
          <w:szCs w:val="20"/>
        </w:rPr>
        <w:lastRenderedPageBreak/>
        <w:t>Survey Satisfaction Questions</w:t>
      </w:r>
    </w:p>
    <w:p w14:paraId="035AB4F2" w14:textId="77777777" w:rsidR="003A68A4" w:rsidRPr="00744DF9" w:rsidRDefault="003A68A4" w:rsidP="003A68A4">
      <w:pPr>
        <w:contextualSpacing/>
        <w:rPr>
          <w:sz w:val="20"/>
          <w:szCs w:val="20"/>
        </w:rPr>
      </w:pPr>
    </w:p>
    <w:p w14:paraId="49DC6BF3" w14:textId="77777777" w:rsidR="003A68A4" w:rsidRPr="00744DF9" w:rsidRDefault="003A68A4" w:rsidP="003A68A4">
      <w:pPr>
        <w:keepNext/>
        <w:contextualSpacing/>
        <w:rPr>
          <w:sz w:val="20"/>
          <w:szCs w:val="20"/>
        </w:rPr>
      </w:pPr>
      <w:r w:rsidRPr="00744DF9">
        <w:rPr>
          <w:sz w:val="20"/>
          <w:szCs w:val="20"/>
        </w:rPr>
        <w:t>Q1 I think that not enough is being done to understand what caregivers with GBM are going through</w:t>
      </w:r>
    </w:p>
    <w:p w14:paraId="2826206C"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59B68C3A"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4B2E615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4D5A13E3"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13B9C2E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58771725" w14:textId="77777777" w:rsidR="003A68A4" w:rsidRPr="00744DF9" w:rsidRDefault="003A68A4" w:rsidP="003A68A4">
      <w:pPr>
        <w:contextualSpacing/>
        <w:rPr>
          <w:sz w:val="20"/>
          <w:szCs w:val="20"/>
        </w:rPr>
      </w:pPr>
    </w:p>
    <w:p w14:paraId="6BBFD09D" w14:textId="77777777" w:rsidR="003A68A4" w:rsidRPr="00744DF9" w:rsidRDefault="003A68A4" w:rsidP="003A68A4">
      <w:pPr>
        <w:contextualSpacing/>
        <w:rPr>
          <w:sz w:val="20"/>
          <w:szCs w:val="20"/>
        </w:rPr>
      </w:pPr>
    </w:p>
    <w:p w14:paraId="38B2FFA3" w14:textId="77777777" w:rsidR="003A68A4" w:rsidRPr="00744DF9" w:rsidRDefault="003A68A4" w:rsidP="003A68A4">
      <w:pPr>
        <w:keepNext/>
        <w:contextualSpacing/>
        <w:rPr>
          <w:sz w:val="20"/>
          <w:szCs w:val="20"/>
        </w:rPr>
      </w:pPr>
      <w:r w:rsidRPr="00744DF9">
        <w:rPr>
          <w:sz w:val="20"/>
          <w:szCs w:val="20"/>
        </w:rPr>
        <w:t>Q2 The survey asked questions that were relevant to how I am feeling as a caregiver</w:t>
      </w:r>
    </w:p>
    <w:p w14:paraId="4605D99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6978893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5034A7EB"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0F1AD14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12DAF0F4"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745A6C8C" w14:textId="77777777" w:rsidR="003A68A4" w:rsidRPr="00744DF9" w:rsidRDefault="003A68A4" w:rsidP="003A68A4">
      <w:pPr>
        <w:pStyle w:val="ListParagraph"/>
        <w:keepNext/>
        <w:ind w:left="360"/>
        <w:rPr>
          <w:sz w:val="20"/>
          <w:szCs w:val="20"/>
        </w:rPr>
      </w:pPr>
    </w:p>
    <w:p w14:paraId="4C0321A2" w14:textId="77777777" w:rsidR="003A68A4" w:rsidRPr="00744DF9" w:rsidRDefault="003A68A4" w:rsidP="003A68A4">
      <w:pPr>
        <w:contextualSpacing/>
        <w:rPr>
          <w:sz w:val="20"/>
          <w:szCs w:val="20"/>
        </w:rPr>
      </w:pPr>
    </w:p>
    <w:p w14:paraId="2F2E178C" w14:textId="77777777" w:rsidR="003A68A4" w:rsidRPr="00744DF9" w:rsidRDefault="003A68A4" w:rsidP="003A68A4">
      <w:pPr>
        <w:keepNext/>
        <w:contextualSpacing/>
        <w:rPr>
          <w:sz w:val="20"/>
          <w:szCs w:val="20"/>
        </w:rPr>
      </w:pPr>
      <w:r w:rsidRPr="00744DF9">
        <w:rPr>
          <w:sz w:val="20"/>
          <w:szCs w:val="20"/>
        </w:rPr>
        <w:t>Q3 The questions were clear and easy to understand</w:t>
      </w:r>
    </w:p>
    <w:p w14:paraId="164A2B9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36769ED0"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7FB7676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3A07C6F2"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5767FF9D" w14:textId="77777777" w:rsidR="003A68A4" w:rsidRPr="00744DF9" w:rsidRDefault="003A68A4" w:rsidP="003A68A4">
      <w:pPr>
        <w:pStyle w:val="ListParagraph"/>
        <w:keepNext/>
        <w:numPr>
          <w:ilvl w:val="0"/>
          <w:numId w:val="36"/>
        </w:numPr>
        <w:rPr>
          <w:sz w:val="20"/>
          <w:szCs w:val="20"/>
        </w:rPr>
      </w:pPr>
      <w:r w:rsidRPr="00744DF9">
        <w:rPr>
          <w:sz w:val="20"/>
          <w:szCs w:val="20"/>
        </w:rPr>
        <w:t>Strongly Agree</w:t>
      </w:r>
    </w:p>
    <w:p w14:paraId="4BC611BC" w14:textId="77777777" w:rsidR="003A68A4" w:rsidRPr="00744DF9" w:rsidRDefault="003A68A4" w:rsidP="003A68A4">
      <w:pPr>
        <w:contextualSpacing/>
        <w:rPr>
          <w:sz w:val="20"/>
          <w:szCs w:val="20"/>
        </w:rPr>
      </w:pPr>
    </w:p>
    <w:p w14:paraId="08A34220" w14:textId="77777777" w:rsidR="003A68A4" w:rsidRPr="00744DF9" w:rsidRDefault="003A68A4" w:rsidP="003A68A4">
      <w:pPr>
        <w:keepNext/>
        <w:contextualSpacing/>
        <w:rPr>
          <w:sz w:val="20"/>
          <w:szCs w:val="20"/>
        </w:rPr>
      </w:pPr>
      <w:r w:rsidRPr="00744DF9">
        <w:rPr>
          <w:sz w:val="20"/>
          <w:szCs w:val="20"/>
        </w:rPr>
        <w:lastRenderedPageBreak/>
        <w:t>Q4 The questionnaire was appropriate in length in order to ask about the different parts of my life that are affected by GBM</w:t>
      </w:r>
    </w:p>
    <w:p w14:paraId="7A2C7D85"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17D8447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5EC83BE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42AF44F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58F4AF96"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3E00E5C2" w14:textId="77777777" w:rsidR="003A68A4" w:rsidRPr="00744DF9" w:rsidRDefault="003A68A4" w:rsidP="003A68A4">
      <w:pPr>
        <w:pStyle w:val="ListParagraph"/>
        <w:keepNext/>
        <w:ind w:left="360"/>
        <w:rPr>
          <w:sz w:val="20"/>
          <w:szCs w:val="20"/>
        </w:rPr>
      </w:pPr>
    </w:p>
    <w:p w14:paraId="437B1C44" w14:textId="77777777" w:rsidR="003A68A4" w:rsidRPr="00744DF9" w:rsidRDefault="003A68A4" w:rsidP="003A68A4">
      <w:pPr>
        <w:contextualSpacing/>
        <w:rPr>
          <w:sz w:val="20"/>
          <w:szCs w:val="20"/>
        </w:rPr>
      </w:pPr>
    </w:p>
    <w:p w14:paraId="64F83FE8" w14:textId="77777777" w:rsidR="003A68A4" w:rsidRPr="00744DF9" w:rsidRDefault="003A68A4" w:rsidP="003A68A4">
      <w:pPr>
        <w:keepNext/>
        <w:contextualSpacing/>
        <w:rPr>
          <w:sz w:val="20"/>
          <w:szCs w:val="20"/>
        </w:rPr>
      </w:pPr>
      <w:r w:rsidRPr="00744DF9">
        <w:rPr>
          <w:sz w:val="20"/>
          <w:szCs w:val="20"/>
        </w:rPr>
        <w:t>Q5 I was overall satisfied with the questionnaire about how GBM has changed my life</w:t>
      </w:r>
    </w:p>
    <w:p w14:paraId="22B89401"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Disagree  </w:t>
      </w:r>
    </w:p>
    <w:p w14:paraId="1E12B35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Disagree  </w:t>
      </w:r>
    </w:p>
    <w:p w14:paraId="4E770DA9"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Neither agree nor disagree  </w:t>
      </w:r>
    </w:p>
    <w:p w14:paraId="4853EC4D"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Agree  </w:t>
      </w:r>
    </w:p>
    <w:p w14:paraId="569D32FE" w14:textId="77777777" w:rsidR="003A68A4" w:rsidRPr="00744DF9" w:rsidRDefault="003A68A4" w:rsidP="003A68A4">
      <w:pPr>
        <w:pStyle w:val="ListParagraph"/>
        <w:keepNext/>
        <w:numPr>
          <w:ilvl w:val="0"/>
          <w:numId w:val="36"/>
        </w:numPr>
        <w:rPr>
          <w:sz w:val="20"/>
          <w:szCs w:val="20"/>
        </w:rPr>
      </w:pPr>
      <w:r w:rsidRPr="00744DF9">
        <w:rPr>
          <w:sz w:val="20"/>
          <w:szCs w:val="20"/>
        </w:rPr>
        <w:t xml:space="preserve">Strongly Agree </w:t>
      </w:r>
    </w:p>
    <w:p w14:paraId="67BA1F20" w14:textId="77777777" w:rsidR="003A68A4" w:rsidRPr="00744DF9" w:rsidRDefault="003A68A4" w:rsidP="003A68A4">
      <w:pPr>
        <w:contextualSpacing/>
        <w:rPr>
          <w:sz w:val="20"/>
          <w:szCs w:val="20"/>
        </w:rPr>
      </w:pPr>
    </w:p>
    <w:p w14:paraId="6A48FB32" w14:textId="77777777" w:rsidR="003A68A4" w:rsidRPr="00744DF9" w:rsidRDefault="003A68A4" w:rsidP="003A68A4">
      <w:pPr>
        <w:keepNext/>
        <w:contextualSpacing/>
        <w:rPr>
          <w:sz w:val="20"/>
          <w:szCs w:val="20"/>
        </w:rPr>
      </w:pPr>
      <w:r w:rsidRPr="00744DF9">
        <w:rPr>
          <w:sz w:val="20"/>
          <w:szCs w:val="20"/>
        </w:rPr>
        <w:t>Q6 Please provide any additional comments and suggestions in the space below:</w:t>
      </w:r>
    </w:p>
    <w:p w14:paraId="0CD98E93"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113F55FA"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45D2109E"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26D44B1A"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3951E5C9" w14:textId="77777777" w:rsidR="003A68A4" w:rsidRPr="00744DF9" w:rsidRDefault="003A68A4" w:rsidP="003A68A4">
      <w:pPr>
        <w:pStyle w:val="TextEntryLine"/>
        <w:ind w:firstLine="400"/>
        <w:contextualSpacing/>
        <w:rPr>
          <w:sz w:val="20"/>
          <w:szCs w:val="20"/>
        </w:rPr>
      </w:pPr>
      <w:r w:rsidRPr="00744DF9">
        <w:rPr>
          <w:sz w:val="20"/>
          <w:szCs w:val="20"/>
        </w:rPr>
        <w:t>________________________________________________________________</w:t>
      </w:r>
    </w:p>
    <w:p w14:paraId="15E9127C" w14:textId="77777777" w:rsidR="003A68A4" w:rsidRPr="00744DF9" w:rsidRDefault="003A68A4" w:rsidP="003A68A4">
      <w:pPr>
        <w:contextualSpacing/>
        <w:rPr>
          <w:sz w:val="20"/>
          <w:szCs w:val="20"/>
        </w:rPr>
      </w:pPr>
    </w:p>
    <w:p w14:paraId="71C6583A" w14:textId="18F626A0" w:rsidR="003A68A4" w:rsidRPr="00B6215A" w:rsidRDefault="003A68A4" w:rsidP="003F0BA9">
      <w:pPr>
        <w:contextualSpacing/>
        <w:rPr>
          <w:b/>
          <w:bCs/>
          <w:color w:val="000000" w:themeColor="text1"/>
          <w:sz w:val="20"/>
          <w:szCs w:val="20"/>
        </w:rPr>
      </w:pPr>
    </w:p>
    <w:sectPr w:rsidR="003A68A4" w:rsidRPr="00B6215A" w:rsidSect="009065A3">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EEAAF" w14:textId="77777777" w:rsidR="00750038" w:rsidRDefault="00750038" w:rsidP="00985A4A">
      <w:r>
        <w:separator/>
      </w:r>
    </w:p>
  </w:endnote>
  <w:endnote w:type="continuationSeparator" w:id="0">
    <w:p w14:paraId="3DCBE131" w14:textId="77777777" w:rsidR="00750038" w:rsidRDefault="00750038" w:rsidP="00985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 w:author="Evidence" w:date="2021-06-03T16:31:00Z"/>
  <w:sdt>
    <w:sdtPr>
      <w:id w:val="-579683488"/>
      <w:docPartObj>
        <w:docPartGallery w:val="Page Numbers (Bottom of Page)"/>
        <w:docPartUnique/>
      </w:docPartObj>
    </w:sdtPr>
    <w:sdtEndPr>
      <w:rPr>
        <w:noProof/>
      </w:rPr>
    </w:sdtEndPr>
    <w:sdtContent>
      <w:customXmlInsRangeEnd w:id="1"/>
      <w:p w14:paraId="410252C3" w14:textId="077A8967" w:rsidR="00356775" w:rsidRDefault="00356775" w:rsidP="00356775">
        <w:pPr>
          <w:pStyle w:val="Footer"/>
          <w:jc w:val="right"/>
        </w:pPr>
        <w:ins w:id="2" w:author="Evidence" w:date="2021-06-03T16:31:00Z">
          <w:r>
            <w:fldChar w:fldCharType="begin"/>
          </w:r>
          <w:r>
            <w:instrText xml:space="preserve"> PAGE   \* MERGEFORMAT </w:instrText>
          </w:r>
          <w:r>
            <w:fldChar w:fldCharType="separate"/>
          </w:r>
          <w:r>
            <w:rPr>
              <w:noProof/>
            </w:rPr>
            <w:t>2</w:t>
          </w:r>
          <w:r>
            <w:rPr>
              <w:noProof/>
            </w:rPr>
            <w:fldChar w:fldCharType="end"/>
          </w:r>
        </w:ins>
      </w:p>
      <w:customXmlInsRangeStart w:id="3" w:author="Evidence" w:date="2021-06-03T16:31:00Z"/>
    </w:sdtContent>
  </w:sdt>
  <w:customXmlInsRangeEnd w:i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4" w:author="Evidence" w:date="2021-06-03T16:28:00Z"/>
  <w:sdt>
    <w:sdtPr>
      <w:id w:val="-1215963357"/>
      <w:docPartObj>
        <w:docPartGallery w:val="Page Numbers (Bottom of Page)"/>
        <w:docPartUnique/>
      </w:docPartObj>
    </w:sdtPr>
    <w:sdtEndPr>
      <w:rPr>
        <w:noProof/>
      </w:rPr>
    </w:sdtEndPr>
    <w:sdtContent>
      <w:customXmlInsRangeEnd w:id="4"/>
      <w:p w14:paraId="0B20DEFE" w14:textId="6CE4CC0C" w:rsidR="00985A4A" w:rsidRDefault="00985A4A" w:rsidP="00985A4A">
        <w:pPr>
          <w:pStyle w:val="Footer"/>
          <w:jc w:val="right"/>
        </w:pPr>
        <w:ins w:id="5" w:author="Evidence" w:date="2021-06-03T16:28:00Z">
          <w:r>
            <w:fldChar w:fldCharType="begin"/>
          </w:r>
          <w:r>
            <w:instrText xml:space="preserve"> PAGE   \* MERGEFORMAT </w:instrText>
          </w:r>
          <w:r>
            <w:fldChar w:fldCharType="separate"/>
          </w:r>
          <w:r>
            <w:rPr>
              <w:noProof/>
            </w:rPr>
            <w:t>2</w:t>
          </w:r>
          <w:r>
            <w:rPr>
              <w:noProof/>
            </w:rPr>
            <w:fldChar w:fldCharType="end"/>
          </w:r>
        </w:ins>
      </w:p>
      <w:customXmlInsRangeStart w:id="6" w:author="Evidence" w:date="2021-06-03T16:28:00Z"/>
    </w:sdtContent>
  </w:sdt>
  <w:customXmlInsRangeEnd w:i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EFD59" w14:textId="77777777" w:rsidR="00750038" w:rsidRDefault="00750038" w:rsidP="00985A4A">
      <w:r>
        <w:separator/>
      </w:r>
    </w:p>
  </w:footnote>
  <w:footnote w:type="continuationSeparator" w:id="0">
    <w:p w14:paraId="3561F519" w14:textId="77777777" w:rsidR="00750038" w:rsidRDefault="00750038" w:rsidP="00985A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4170"/>
    <w:multiLevelType w:val="hybridMultilevel"/>
    <w:tmpl w:val="E256828C"/>
    <w:lvl w:ilvl="0" w:tplc="DCD44716">
      <w:start w:val="1"/>
      <w:numFmt w:val="bullet"/>
      <w:lvlText w:val=""/>
      <w:lvlJc w:val="left"/>
      <w:pPr>
        <w:ind w:left="720" w:hanging="360"/>
      </w:pPr>
      <w:rPr>
        <w:rFonts w:ascii="Wingdings" w:hAnsi="Wingdings" w:hint="default"/>
      </w:rPr>
    </w:lvl>
    <w:lvl w:ilvl="1" w:tplc="DCD44716">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705B"/>
    <w:multiLevelType w:val="hybridMultilevel"/>
    <w:tmpl w:val="6A301018"/>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625CC"/>
    <w:multiLevelType w:val="multilevel"/>
    <w:tmpl w:val="59045498"/>
    <w:lvl w:ilvl="0">
      <w:start w:val="1"/>
      <w:numFmt w:val="bullet"/>
      <w:pStyle w:val="BMSBullets"/>
      <w:lvlText w:val=""/>
      <w:lvlJc w:val="left"/>
      <w:pPr>
        <w:tabs>
          <w:tab w:val="num" w:pos="1170"/>
        </w:tabs>
        <w:ind w:left="117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o"/>
      <w:lvlJc w:val="left"/>
      <w:pPr>
        <w:tabs>
          <w:tab w:val="num" w:pos="1440"/>
        </w:tabs>
        <w:ind w:left="1440" w:hanging="360"/>
      </w:pPr>
      <w:rPr>
        <w:rFonts w:ascii="Courier New" w:hAnsi="Courier New"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0D29DD"/>
    <w:multiLevelType w:val="hybridMultilevel"/>
    <w:tmpl w:val="723A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13562"/>
    <w:multiLevelType w:val="hybridMultilevel"/>
    <w:tmpl w:val="4E209198"/>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3259B"/>
    <w:multiLevelType w:val="hybridMultilevel"/>
    <w:tmpl w:val="B18498F8"/>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101E8"/>
    <w:multiLevelType w:val="hybridMultilevel"/>
    <w:tmpl w:val="90908856"/>
    <w:lvl w:ilvl="0" w:tplc="DCD4471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A0BF6"/>
    <w:multiLevelType w:val="multilevel"/>
    <w:tmpl w:val="0409001D"/>
    <w:numStyleLink w:val="Singlepunch"/>
  </w:abstractNum>
  <w:abstractNum w:abstractNumId="8" w15:restartNumberingAfterBreak="0">
    <w:nsid w:val="0FD63423"/>
    <w:multiLevelType w:val="hybridMultilevel"/>
    <w:tmpl w:val="D8782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F0D0A"/>
    <w:multiLevelType w:val="multilevel"/>
    <w:tmpl w:val="D5B2A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FB011A"/>
    <w:multiLevelType w:val="multilevel"/>
    <w:tmpl w:val="D4D4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E7D6E"/>
    <w:multiLevelType w:val="hybridMultilevel"/>
    <w:tmpl w:val="122C7210"/>
    <w:lvl w:ilvl="0" w:tplc="72209E4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03CC8"/>
    <w:multiLevelType w:val="hybridMultilevel"/>
    <w:tmpl w:val="7FFEB2C0"/>
    <w:lvl w:ilvl="0" w:tplc="DCD44716">
      <w:start w:val="1"/>
      <w:numFmt w:val="bullet"/>
      <w:lvlText w:val=""/>
      <w:lvlJc w:val="left"/>
      <w:pPr>
        <w:ind w:left="720" w:hanging="360"/>
      </w:pPr>
      <w:rPr>
        <w:rFonts w:ascii="Wingdings" w:hAnsi="Wingdings" w:hint="default"/>
      </w:rPr>
    </w:lvl>
    <w:lvl w:ilvl="1" w:tplc="DCD4471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413E9"/>
    <w:multiLevelType w:val="multilevel"/>
    <w:tmpl w:val="129A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203307"/>
    <w:multiLevelType w:val="multilevel"/>
    <w:tmpl w:val="B45CC026"/>
    <w:lvl w:ilvl="0">
      <w:start w:val="1"/>
      <w:numFmt w:val="decimal"/>
      <w:pStyle w:val="BMSHeading1"/>
      <w:lvlText w:val="%1"/>
      <w:lvlJc w:val="left"/>
      <w:pPr>
        <w:tabs>
          <w:tab w:val="num" w:pos="1152"/>
        </w:tabs>
        <w:ind w:left="1152" w:hanging="1152"/>
      </w:pPr>
    </w:lvl>
    <w:lvl w:ilvl="1">
      <w:start w:val="1"/>
      <w:numFmt w:val="decimal"/>
      <w:pStyle w:val="BMSHeading2"/>
      <w:lvlText w:val="%1.%2"/>
      <w:lvlJc w:val="left"/>
      <w:pPr>
        <w:tabs>
          <w:tab w:val="num" w:pos="1152"/>
        </w:tabs>
        <w:ind w:left="1152" w:hanging="1152"/>
      </w:pPr>
    </w:lvl>
    <w:lvl w:ilvl="2">
      <w:start w:val="1"/>
      <w:numFmt w:val="decimal"/>
      <w:pStyle w:val="BMSHeading3"/>
      <w:lvlText w:val="%1.%2.%3"/>
      <w:lvlJc w:val="left"/>
      <w:pPr>
        <w:tabs>
          <w:tab w:val="num" w:pos="5742"/>
        </w:tabs>
        <w:ind w:left="5742" w:hanging="1152"/>
      </w:pPr>
    </w:lvl>
    <w:lvl w:ilvl="3">
      <w:start w:val="1"/>
      <w:numFmt w:val="decimal"/>
      <w:pStyle w:val="BMSHeading4"/>
      <w:lvlText w:val="%1.%2.%3.%4"/>
      <w:lvlJc w:val="left"/>
      <w:pPr>
        <w:tabs>
          <w:tab w:val="num" w:pos="1512"/>
        </w:tabs>
        <w:ind w:left="1512" w:hanging="115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7C84BB1"/>
    <w:multiLevelType w:val="hybridMultilevel"/>
    <w:tmpl w:val="286E65DE"/>
    <w:lvl w:ilvl="0" w:tplc="DCD4471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E1CE2"/>
    <w:multiLevelType w:val="multilevel"/>
    <w:tmpl w:val="0409001D"/>
    <w:numStyleLink w:val="Multipunch"/>
  </w:abstractNum>
  <w:abstractNum w:abstractNumId="17" w15:restartNumberingAfterBreak="0">
    <w:nsid w:val="2A9C543C"/>
    <w:multiLevelType w:val="multilevel"/>
    <w:tmpl w:val="0409001D"/>
    <w:styleLink w:val="Multipunch"/>
    <w:lvl w:ilvl="0">
      <w:start w:val="1"/>
      <w:numFmt w:val="bullet"/>
      <w:lvlText w:val="▢"/>
      <w:lvlJc w:val="left"/>
      <w:pPr>
        <w:spacing w:before="120"/>
        <w:ind w:left="27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BC3E9D"/>
    <w:multiLevelType w:val="hybridMultilevel"/>
    <w:tmpl w:val="781C6F22"/>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3255F9"/>
    <w:multiLevelType w:val="multilevel"/>
    <w:tmpl w:val="EA8A2C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9593868"/>
    <w:multiLevelType w:val="hybridMultilevel"/>
    <w:tmpl w:val="370423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7F0724"/>
    <w:multiLevelType w:val="hybridMultilevel"/>
    <w:tmpl w:val="231C2A6E"/>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F46EF"/>
    <w:multiLevelType w:val="multilevel"/>
    <w:tmpl w:val="E2D0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0A33111"/>
    <w:multiLevelType w:val="hybridMultilevel"/>
    <w:tmpl w:val="31D08474"/>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551AB7"/>
    <w:multiLevelType w:val="hybridMultilevel"/>
    <w:tmpl w:val="11DA3B92"/>
    <w:lvl w:ilvl="0" w:tplc="EF2E6DF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9C4BBD"/>
    <w:multiLevelType w:val="hybridMultilevel"/>
    <w:tmpl w:val="C57487BC"/>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A47CE6"/>
    <w:multiLevelType w:val="hybridMultilevel"/>
    <w:tmpl w:val="046AB90A"/>
    <w:lvl w:ilvl="0" w:tplc="DCD44716">
      <w:start w:val="1"/>
      <w:numFmt w:val="bullet"/>
      <w:lvlText w:val=""/>
      <w:lvlJc w:val="left"/>
      <w:pPr>
        <w:ind w:left="720" w:hanging="360"/>
      </w:pPr>
      <w:rPr>
        <w:rFonts w:ascii="Wingdings" w:hAnsi="Wingdings" w:hint="default"/>
      </w:rPr>
    </w:lvl>
    <w:lvl w:ilvl="1" w:tplc="DCD4471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51B54"/>
    <w:multiLevelType w:val="hybridMultilevel"/>
    <w:tmpl w:val="A4FC054C"/>
    <w:lvl w:ilvl="0" w:tplc="04090011">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1A4679"/>
    <w:multiLevelType w:val="hybridMultilevel"/>
    <w:tmpl w:val="B112B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A82788"/>
    <w:multiLevelType w:val="multilevel"/>
    <w:tmpl w:val="6D5E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7C5267"/>
    <w:multiLevelType w:val="hybridMultilevel"/>
    <w:tmpl w:val="0A8C112A"/>
    <w:lvl w:ilvl="0" w:tplc="DCD4471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56DB6"/>
    <w:multiLevelType w:val="multilevel"/>
    <w:tmpl w:val="7BA0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344547"/>
    <w:multiLevelType w:val="hybridMultilevel"/>
    <w:tmpl w:val="051EB0F0"/>
    <w:lvl w:ilvl="0" w:tplc="DCD447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141D96"/>
    <w:multiLevelType w:val="multilevel"/>
    <w:tmpl w:val="12C8D9FC"/>
    <w:lvl w:ilvl="0">
      <w:start w:val="1"/>
      <w:numFmt w:val="decimal"/>
      <w:pStyle w:val="BMSOutlineNumbering"/>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739981890">
    <w:abstractNumId w:val="2"/>
  </w:num>
  <w:num w:numId="2" w16cid:durableId="913859101">
    <w:abstractNumId w:val="17"/>
  </w:num>
  <w:num w:numId="3" w16cid:durableId="980618787">
    <w:abstractNumId w:val="23"/>
  </w:num>
  <w:num w:numId="4" w16cid:durableId="891117700">
    <w:abstractNumId w:val="14"/>
  </w:num>
  <w:num w:numId="5" w16cid:durableId="1157574890">
    <w:abstractNumId w:val="34"/>
  </w:num>
  <w:num w:numId="6" w16cid:durableId="1699352023">
    <w:abstractNumId w:val="27"/>
  </w:num>
  <w:num w:numId="7" w16cid:durableId="1276907291">
    <w:abstractNumId w:val="0"/>
  </w:num>
  <w:num w:numId="8" w16cid:durableId="661667758">
    <w:abstractNumId w:val="21"/>
  </w:num>
  <w:num w:numId="9" w16cid:durableId="363946568">
    <w:abstractNumId w:val="5"/>
  </w:num>
  <w:num w:numId="10" w16cid:durableId="83452473">
    <w:abstractNumId w:val="4"/>
  </w:num>
  <w:num w:numId="11" w16cid:durableId="1622607937">
    <w:abstractNumId w:val="33"/>
  </w:num>
  <w:num w:numId="12" w16cid:durableId="1410345744">
    <w:abstractNumId w:val="31"/>
  </w:num>
  <w:num w:numId="13" w16cid:durableId="131870082">
    <w:abstractNumId w:val="12"/>
  </w:num>
  <w:num w:numId="14" w16cid:durableId="1172525169">
    <w:abstractNumId w:val="15"/>
  </w:num>
  <w:num w:numId="15" w16cid:durableId="1871334516">
    <w:abstractNumId w:val="6"/>
  </w:num>
  <w:num w:numId="16" w16cid:durableId="1258058501">
    <w:abstractNumId w:val="24"/>
  </w:num>
  <w:num w:numId="17" w16cid:durableId="460879806">
    <w:abstractNumId w:val="26"/>
  </w:num>
  <w:num w:numId="18" w16cid:durableId="1787381791">
    <w:abstractNumId w:val="18"/>
  </w:num>
  <w:num w:numId="19" w16cid:durableId="1647509669">
    <w:abstractNumId w:val="1"/>
  </w:num>
  <w:num w:numId="20" w16cid:durableId="1744989515">
    <w:abstractNumId w:val="19"/>
  </w:num>
  <w:num w:numId="21" w16cid:durableId="1658302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74018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90012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10753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72469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22924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5111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7993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54206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2934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35379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9194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86852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4131611">
    <w:abstractNumId w:val="29"/>
  </w:num>
  <w:num w:numId="35" w16cid:durableId="2011521826">
    <w:abstractNumId w:val="16"/>
  </w:num>
  <w:num w:numId="36" w16cid:durableId="1302685052">
    <w:abstractNumId w:val="7"/>
  </w:num>
  <w:num w:numId="37" w16cid:durableId="518087210">
    <w:abstractNumId w:val="8"/>
  </w:num>
  <w:num w:numId="38" w16cid:durableId="1844125105">
    <w:abstractNumId w:val="3"/>
  </w:num>
  <w:num w:numId="39" w16cid:durableId="1389302214">
    <w:abstractNumId w:val="11"/>
  </w:num>
  <w:num w:numId="40" w16cid:durableId="2031907343">
    <w:abstractNumId w:val="20"/>
  </w:num>
  <w:num w:numId="41" w16cid:durableId="539635538">
    <w:abstractNumId w:val="28"/>
  </w:num>
  <w:num w:numId="42" w16cid:durableId="817113985">
    <w:abstractNumId w:val="25"/>
  </w:num>
  <w:num w:numId="43" w16cid:durableId="1827897324">
    <w:abstractNumId w:val="32"/>
  </w:num>
  <w:num w:numId="44" w16cid:durableId="1026567319">
    <w:abstractNumId w:val="9"/>
  </w:num>
  <w:num w:numId="45" w16cid:durableId="1446653952">
    <w:abstractNumId w:val="13"/>
  </w:num>
  <w:num w:numId="46" w16cid:durableId="1782842094">
    <w:abstractNumId w:val="22"/>
  </w:num>
  <w:num w:numId="47" w16cid:durableId="2077583338">
    <w:abstractNumId w:val="30"/>
  </w:num>
  <w:num w:numId="48" w16cid:durableId="13557656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vidence">
    <w15:presenceInfo w15:providerId="None" w15:userId="Evide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BMC Cancer-DOI&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22s2fpxf4eweeuexdw75af0epav5d90sxars&quot;&gt;Caregiver burden Feb.15.21&lt;record-ids&gt;&lt;item&gt;5&lt;/item&gt;&lt;item&gt;6&lt;/item&gt;&lt;item&gt;8&lt;/item&gt;&lt;item&gt;9&lt;/item&gt;&lt;item&gt;10&lt;/item&gt;&lt;item&gt;14&lt;/item&gt;&lt;item&gt;15&lt;/item&gt;&lt;item&gt;16&lt;/item&gt;&lt;item&gt;17&lt;/item&gt;&lt;item&gt;18&lt;/item&gt;&lt;item&gt;19&lt;/item&gt;&lt;item&gt;20&lt;/item&gt;&lt;item&gt;21&lt;/item&gt;&lt;item&gt;22&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record-ids&gt;&lt;/item&gt;&lt;/Libraries&gt;"/>
  </w:docVars>
  <w:rsids>
    <w:rsidRoot w:val="003F0BA9"/>
    <w:rsid w:val="00004B54"/>
    <w:rsid w:val="00041DA9"/>
    <w:rsid w:val="000905DF"/>
    <w:rsid w:val="000D2706"/>
    <w:rsid w:val="000F3945"/>
    <w:rsid w:val="00137250"/>
    <w:rsid w:val="0014241C"/>
    <w:rsid w:val="001613C3"/>
    <w:rsid w:val="00181B6D"/>
    <w:rsid w:val="001C2A66"/>
    <w:rsid w:val="001E046B"/>
    <w:rsid w:val="002028A2"/>
    <w:rsid w:val="00206637"/>
    <w:rsid w:val="00222B2E"/>
    <w:rsid w:val="002329BC"/>
    <w:rsid w:val="00237FAE"/>
    <w:rsid w:val="00273642"/>
    <w:rsid w:val="002D56C9"/>
    <w:rsid w:val="002E4E69"/>
    <w:rsid w:val="002F63BF"/>
    <w:rsid w:val="00324115"/>
    <w:rsid w:val="00350EBA"/>
    <w:rsid w:val="00356775"/>
    <w:rsid w:val="003732AE"/>
    <w:rsid w:val="003830E5"/>
    <w:rsid w:val="003A2C26"/>
    <w:rsid w:val="003A68A4"/>
    <w:rsid w:val="003B7DEE"/>
    <w:rsid w:val="003C0D02"/>
    <w:rsid w:val="003F0BA9"/>
    <w:rsid w:val="0041670B"/>
    <w:rsid w:val="00417A39"/>
    <w:rsid w:val="004543D6"/>
    <w:rsid w:val="0047298B"/>
    <w:rsid w:val="00586E29"/>
    <w:rsid w:val="005B6EF3"/>
    <w:rsid w:val="00644006"/>
    <w:rsid w:val="0064569D"/>
    <w:rsid w:val="00663BC6"/>
    <w:rsid w:val="00667D2D"/>
    <w:rsid w:val="00677B4B"/>
    <w:rsid w:val="006B08AD"/>
    <w:rsid w:val="00744B94"/>
    <w:rsid w:val="00750038"/>
    <w:rsid w:val="007503EA"/>
    <w:rsid w:val="00772680"/>
    <w:rsid w:val="007A0BAC"/>
    <w:rsid w:val="007D55F0"/>
    <w:rsid w:val="007F3DAB"/>
    <w:rsid w:val="00802658"/>
    <w:rsid w:val="00845FC1"/>
    <w:rsid w:val="00877628"/>
    <w:rsid w:val="008E3A1C"/>
    <w:rsid w:val="008E418B"/>
    <w:rsid w:val="0090645E"/>
    <w:rsid w:val="009065A3"/>
    <w:rsid w:val="00970154"/>
    <w:rsid w:val="00985A4A"/>
    <w:rsid w:val="009B21AA"/>
    <w:rsid w:val="009C1187"/>
    <w:rsid w:val="009D395D"/>
    <w:rsid w:val="009D4173"/>
    <w:rsid w:val="009E23D7"/>
    <w:rsid w:val="009F73A8"/>
    <w:rsid w:val="00A52B1B"/>
    <w:rsid w:val="00A81D3B"/>
    <w:rsid w:val="00A82024"/>
    <w:rsid w:val="00A930D1"/>
    <w:rsid w:val="00B051F0"/>
    <w:rsid w:val="00B43ED2"/>
    <w:rsid w:val="00B54F4C"/>
    <w:rsid w:val="00B6215A"/>
    <w:rsid w:val="00B8357F"/>
    <w:rsid w:val="00B8375B"/>
    <w:rsid w:val="00BA3D9F"/>
    <w:rsid w:val="00BB4424"/>
    <w:rsid w:val="00BB744F"/>
    <w:rsid w:val="00C251D1"/>
    <w:rsid w:val="00C650CC"/>
    <w:rsid w:val="00C668A3"/>
    <w:rsid w:val="00C812D1"/>
    <w:rsid w:val="00C8373C"/>
    <w:rsid w:val="00CA688A"/>
    <w:rsid w:val="00CC2A8C"/>
    <w:rsid w:val="00D46D47"/>
    <w:rsid w:val="00D75580"/>
    <w:rsid w:val="00D82485"/>
    <w:rsid w:val="00DC01C5"/>
    <w:rsid w:val="00E00012"/>
    <w:rsid w:val="00E3224C"/>
    <w:rsid w:val="00E642B3"/>
    <w:rsid w:val="00E81127"/>
    <w:rsid w:val="00EC5443"/>
    <w:rsid w:val="00ED5D13"/>
    <w:rsid w:val="00F123FD"/>
    <w:rsid w:val="00FA42FF"/>
    <w:rsid w:val="00FB39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8CC"/>
  <w15:chartTrackingRefBased/>
  <w15:docId w15:val="{5EE07B5B-17A9-4300-A83D-91841F85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BA9"/>
    <w:pPr>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Normal"/>
    <w:link w:val="Heading1Char"/>
    <w:uiPriority w:val="9"/>
    <w:qFormat/>
    <w:rsid w:val="003F0BA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F0BA9"/>
    <w:pPr>
      <w:keepNext/>
      <w:keepLines/>
      <w:spacing w:before="40" w:line="276" w:lineRule="auto"/>
      <w:outlineLvl w:val="1"/>
    </w:pPr>
    <w:rPr>
      <w:color w:val="2E75B5"/>
      <w:sz w:val="26"/>
      <w:szCs w:val="26"/>
      <w:lang w:eastAsia="en-US"/>
    </w:rPr>
  </w:style>
  <w:style w:type="paragraph" w:styleId="Heading3">
    <w:name w:val="heading 3"/>
    <w:basedOn w:val="Normal"/>
    <w:next w:val="Normal"/>
    <w:link w:val="Heading3Char"/>
    <w:uiPriority w:val="9"/>
    <w:unhideWhenUsed/>
    <w:qFormat/>
    <w:rsid w:val="003F0BA9"/>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3F0BA9"/>
    <w:pPr>
      <w:outlineLvl w:val="3"/>
    </w:pPr>
    <w:rPr>
      <w:b/>
      <w:lang w:eastAsia="en-US"/>
    </w:rPr>
  </w:style>
  <w:style w:type="paragraph" w:styleId="Heading5">
    <w:name w:val="heading 5"/>
    <w:basedOn w:val="Normal"/>
    <w:next w:val="Normal"/>
    <w:link w:val="Heading5Char"/>
    <w:uiPriority w:val="9"/>
    <w:semiHidden/>
    <w:unhideWhenUsed/>
    <w:qFormat/>
    <w:rsid w:val="003F0BA9"/>
    <w:pPr>
      <w:keepNext/>
      <w:keepLines/>
      <w:spacing w:before="220" w:after="40"/>
      <w:outlineLvl w:val="4"/>
    </w:pPr>
    <w:rPr>
      <w:b/>
      <w:lang w:eastAsia="en-US"/>
    </w:rPr>
  </w:style>
  <w:style w:type="paragraph" w:styleId="Heading6">
    <w:name w:val="heading 6"/>
    <w:basedOn w:val="Normal"/>
    <w:next w:val="Normal"/>
    <w:link w:val="Heading6Char"/>
    <w:uiPriority w:val="9"/>
    <w:semiHidden/>
    <w:unhideWhenUsed/>
    <w:qFormat/>
    <w:rsid w:val="003F0BA9"/>
    <w:pPr>
      <w:keepNext/>
      <w:keepLines/>
      <w:spacing w:before="200" w:after="40"/>
      <w:outlineLvl w:val="5"/>
    </w:pPr>
    <w:rPr>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BA9"/>
    <w:rPr>
      <w:rFonts w:asciiTheme="majorHAnsi" w:eastAsiaTheme="majorEastAsia" w:hAnsiTheme="majorHAnsi" w:cstheme="majorBidi"/>
      <w:color w:val="2E74B5" w:themeColor="accent1" w:themeShade="BF"/>
      <w:sz w:val="32"/>
      <w:szCs w:val="32"/>
      <w:lang w:val="en-US" w:eastAsia="zh-CN"/>
    </w:rPr>
  </w:style>
  <w:style w:type="character" w:customStyle="1" w:styleId="Heading2Char">
    <w:name w:val="Heading 2 Char"/>
    <w:basedOn w:val="DefaultParagraphFont"/>
    <w:link w:val="Heading2"/>
    <w:uiPriority w:val="9"/>
    <w:rsid w:val="003F0BA9"/>
    <w:rPr>
      <w:rFonts w:ascii="Times New Roman" w:eastAsia="Times New Roman" w:hAnsi="Times New Roman" w:cs="Times New Roman"/>
      <w:color w:val="2E75B5"/>
      <w:sz w:val="26"/>
      <w:szCs w:val="26"/>
      <w:lang w:val="en-US"/>
    </w:rPr>
  </w:style>
  <w:style w:type="character" w:customStyle="1" w:styleId="Heading3Char">
    <w:name w:val="Heading 3 Char"/>
    <w:basedOn w:val="DefaultParagraphFont"/>
    <w:link w:val="Heading3"/>
    <w:uiPriority w:val="9"/>
    <w:rsid w:val="003F0BA9"/>
    <w:rPr>
      <w:rFonts w:asciiTheme="majorHAnsi" w:eastAsiaTheme="majorEastAsia" w:hAnsiTheme="majorHAnsi" w:cstheme="majorBidi"/>
      <w:color w:val="1F4D78" w:themeColor="accent1" w:themeShade="7F"/>
      <w:sz w:val="24"/>
      <w:szCs w:val="24"/>
      <w:lang w:val="en-US" w:eastAsia="zh-CN"/>
    </w:rPr>
  </w:style>
  <w:style w:type="character" w:customStyle="1" w:styleId="Heading4Char">
    <w:name w:val="Heading 4 Char"/>
    <w:basedOn w:val="DefaultParagraphFont"/>
    <w:link w:val="Heading4"/>
    <w:uiPriority w:val="9"/>
    <w:semiHidden/>
    <w:rsid w:val="003F0BA9"/>
    <w:rPr>
      <w:rFonts w:ascii="Times New Roman" w:eastAsia="Times New Roman" w:hAnsi="Times New Roman" w:cs="Times New Roman"/>
      <w:b/>
      <w:sz w:val="24"/>
      <w:szCs w:val="24"/>
      <w:lang w:val="en-US"/>
    </w:rPr>
  </w:style>
  <w:style w:type="character" w:customStyle="1" w:styleId="Heading5Char">
    <w:name w:val="Heading 5 Char"/>
    <w:basedOn w:val="DefaultParagraphFont"/>
    <w:link w:val="Heading5"/>
    <w:uiPriority w:val="9"/>
    <w:semiHidden/>
    <w:rsid w:val="003F0BA9"/>
    <w:rPr>
      <w:rFonts w:ascii="Times New Roman" w:eastAsia="Times New Roman" w:hAnsi="Times New Roman" w:cs="Times New Roman"/>
      <w:b/>
      <w:sz w:val="24"/>
      <w:szCs w:val="24"/>
      <w:lang w:val="en-US"/>
    </w:rPr>
  </w:style>
  <w:style w:type="character" w:customStyle="1" w:styleId="Heading6Char">
    <w:name w:val="Heading 6 Char"/>
    <w:basedOn w:val="DefaultParagraphFont"/>
    <w:link w:val="Heading6"/>
    <w:uiPriority w:val="9"/>
    <w:semiHidden/>
    <w:rsid w:val="003F0BA9"/>
    <w:rPr>
      <w:rFonts w:ascii="Times New Roman" w:eastAsia="Times New Roman" w:hAnsi="Times New Roman" w:cs="Times New Roman"/>
      <w:b/>
      <w:sz w:val="20"/>
      <w:szCs w:val="20"/>
      <w:lang w:val="en-US"/>
    </w:rPr>
  </w:style>
  <w:style w:type="paragraph" w:styleId="ListParagraph">
    <w:name w:val="List Paragraph"/>
    <w:basedOn w:val="Normal"/>
    <w:link w:val="ListParagraphChar"/>
    <w:uiPriority w:val="34"/>
    <w:qFormat/>
    <w:rsid w:val="003F0BA9"/>
    <w:pPr>
      <w:ind w:left="720"/>
      <w:contextualSpacing/>
    </w:pPr>
  </w:style>
  <w:style w:type="character" w:styleId="CommentReference">
    <w:name w:val="annotation reference"/>
    <w:basedOn w:val="DefaultParagraphFont"/>
    <w:uiPriority w:val="99"/>
    <w:semiHidden/>
    <w:unhideWhenUsed/>
    <w:rsid w:val="003F0BA9"/>
    <w:rPr>
      <w:sz w:val="16"/>
      <w:szCs w:val="16"/>
    </w:rPr>
  </w:style>
  <w:style w:type="paragraph" w:styleId="CommentText">
    <w:name w:val="annotation text"/>
    <w:basedOn w:val="Normal"/>
    <w:link w:val="CommentTextChar"/>
    <w:uiPriority w:val="99"/>
    <w:unhideWhenUsed/>
    <w:rsid w:val="003F0BA9"/>
    <w:rPr>
      <w:sz w:val="20"/>
      <w:szCs w:val="20"/>
    </w:rPr>
  </w:style>
  <w:style w:type="character" w:customStyle="1" w:styleId="CommentTextChar">
    <w:name w:val="Comment Text Char"/>
    <w:basedOn w:val="DefaultParagraphFont"/>
    <w:link w:val="CommentText"/>
    <w:uiPriority w:val="99"/>
    <w:rsid w:val="003F0BA9"/>
    <w:rPr>
      <w:rFonts w:ascii="Times New Roman" w:eastAsia="Times New Roman" w:hAnsi="Times New Roman" w:cs="Times New Roman"/>
      <w:sz w:val="20"/>
      <w:szCs w:val="20"/>
      <w:lang w:val="en-US" w:eastAsia="zh-CN"/>
    </w:rPr>
  </w:style>
  <w:style w:type="paragraph" w:styleId="BalloonText">
    <w:name w:val="Balloon Text"/>
    <w:basedOn w:val="Normal"/>
    <w:link w:val="BalloonTextChar"/>
    <w:uiPriority w:val="99"/>
    <w:semiHidden/>
    <w:unhideWhenUsed/>
    <w:rsid w:val="003F0BA9"/>
    <w:rPr>
      <w:sz w:val="18"/>
      <w:szCs w:val="18"/>
    </w:rPr>
  </w:style>
  <w:style w:type="character" w:customStyle="1" w:styleId="BalloonTextChar">
    <w:name w:val="Balloon Text Char"/>
    <w:basedOn w:val="DefaultParagraphFont"/>
    <w:link w:val="BalloonText"/>
    <w:uiPriority w:val="99"/>
    <w:semiHidden/>
    <w:rsid w:val="003F0BA9"/>
    <w:rPr>
      <w:rFonts w:ascii="Times New Roman" w:eastAsia="Times New Roman" w:hAnsi="Times New Roman" w:cs="Times New Roman"/>
      <w:sz w:val="18"/>
      <w:szCs w:val="18"/>
      <w:lang w:val="en-US" w:eastAsia="zh-CN"/>
    </w:rPr>
  </w:style>
  <w:style w:type="paragraph" w:customStyle="1" w:styleId="BMSBullets">
    <w:name w:val="BMS Bullets"/>
    <w:basedOn w:val="Normal"/>
    <w:link w:val="BMSBulletsChar"/>
    <w:rsid w:val="003F0BA9"/>
    <w:pPr>
      <w:numPr>
        <w:numId w:val="1"/>
      </w:numPr>
      <w:tabs>
        <w:tab w:val="left" w:pos="360"/>
      </w:tabs>
      <w:spacing w:after="60"/>
      <w:jc w:val="both"/>
    </w:pPr>
    <w:rPr>
      <w:color w:val="000000"/>
      <w:szCs w:val="20"/>
      <w:lang w:eastAsia="en-US"/>
    </w:rPr>
  </w:style>
  <w:style w:type="character" w:customStyle="1" w:styleId="BMSBulletsChar">
    <w:name w:val="BMS Bullets Char"/>
    <w:basedOn w:val="DefaultParagraphFont"/>
    <w:link w:val="BMSBullets"/>
    <w:rsid w:val="003F0BA9"/>
    <w:rPr>
      <w:rFonts w:ascii="Times New Roman" w:eastAsia="Times New Roman" w:hAnsi="Times New Roman" w:cs="Times New Roman"/>
      <w:color w:val="000000"/>
      <w:sz w:val="24"/>
      <w:szCs w:val="20"/>
      <w:lang w:val="en-US"/>
    </w:rPr>
  </w:style>
  <w:style w:type="table" w:styleId="TableGrid">
    <w:name w:val="Table Grid"/>
    <w:basedOn w:val="TableNormal"/>
    <w:uiPriority w:val="39"/>
    <w:rsid w:val="003F0BA9"/>
    <w:pPr>
      <w:spacing w:after="0" w:line="240" w:lineRule="auto"/>
    </w:pPr>
    <w:rPr>
      <w:rFonts w:eastAsia="SimSu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MSBodyText">
    <w:name w:val="BMS Body Text"/>
    <w:link w:val="BMSBodyTextChar"/>
    <w:rsid w:val="003F0BA9"/>
    <w:pPr>
      <w:spacing w:after="120" w:line="264" w:lineRule="auto"/>
      <w:jc w:val="both"/>
    </w:pPr>
    <w:rPr>
      <w:rFonts w:ascii="Times New Roman" w:eastAsia="Times New Roman" w:hAnsi="Times New Roman" w:cs="Times New Roman"/>
      <w:color w:val="000000"/>
      <w:sz w:val="24"/>
      <w:szCs w:val="24"/>
      <w:lang w:val="en-US"/>
    </w:rPr>
  </w:style>
  <w:style w:type="character" w:customStyle="1" w:styleId="BMSBodyTextChar">
    <w:name w:val="BMS Body Text Char"/>
    <w:link w:val="BMSBodyText"/>
    <w:rsid w:val="003F0BA9"/>
    <w:rPr>
      <w:rFonts w:ascii="Times New Roman" w:eastAsia="Times New Roman" w:hAnsi="Times New Roman" w:cs="Times New Roman"/>
      <w:color w:val="000000"/>
      <w:sz w:val="24"/>
      <w:szCs w:val="24"/>
      <w:lang w:val="en-US"/>
    </w:rPr>
  </w:style>
  <w:style w:type="table" w:customStyle="1" w:styleId="QTable">
    <w:name w:val="QTable"/>
    <w:uiPriority w:val="99"/>
    <w:qFormat/>
    <w:rsid w:val="003F0BA9"/>
    <w:pPr>
      <w:spacing w:after="0" w:line="240" w:lineRule="auto"/>
    </w:pPr>
    <w:rPr>
      <w:rFonts w:eastAsiaTheme="minorEastAsia"/>
      <w:lang w:val="en-US"/>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F0BA9"/>
    <w:pPr>
      <w:spacing w:after="0" w:line="240" w:lineRule="auto"/>
      <w:jc w:val="center"/>
    </w:pPr>
    <w:rPr>
      <w:rFonts w:eastAsiaTheme="minorEastAsia"/>
      <w:sz w:val="20"/>
      <w:szCs w:val="20"/>
      <w:lang w:val="en-US" w:eastAsia="zh-CN"/>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F0BA9"/>
    <w:pPr>
      <w:spacing w:after="0" w:line="240" w:lineRule="auto"/>
      <w:jc w:val="center"/>
    </w:pPr>
    <w:rPr>
      <w:rFonts w:eastAsiaTheme="minorEastAsia"/>
      <w:sz w:val="20"/>
      <w:szCs w:val="20"/>
      <w:lang w:val="en-US" w:eastAsia="zh-CN"/>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F0BA9"/>
    <w:pPr>
      <w:spacing w:after="0" w:line="240" w:lineRule="auto"/>
      <w:jc w:val="center"/>
    </w:pPr>
    <w:rPr>
      <w:rFonts w:eastAsiaTheme="minorEastAsia"/>
      <w:sz w:val="20"/>
      <w:szCs w:val="20"/>
      <w:lang w:val="en-US" w:eastAsia="zh-CN"/>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F0BA9"/>
    <w:pPr>
      <w:spacing w:after="0" w:line="240" w:lineRule="auto"/>
    </w:pPr>
    <w:rPr>
      <w:rFonts w:eastAsiaTheme="minorEastAsia"/>
      <w:sz w:val="20"/>
      <w:szCs w:val="20"/>
      <w:lang w:val="en-US" w:eastAsia="zh-CN"/>
    </w:r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F0BA9"/>
    <w:pPr>
      <w:spacing w:after="120" w:line="240" w:lineRule="auto"/>
      <w:jc w:val="center"/>
    </w:pPr>
    <w:rPr>
      <w:rFonts w:eastAsiaTheme="minorEastAsia"/>
      <w:lang w:val="en-US"/>
    </w:rPr>
    <w:tblPr>
      <w:tblCellMar>
        <w:top w:w="40" w:type="dxa"/>
        <w:left w:w="40" w:type="dxa"/>
        <w:bottom w:w="40" w:type="dxa"/>
        <w:right w:w="40" w:type="dxa"/>
      </w:tblCellMar>
    </w:tblPr>
  </w:style>
  <w:style w:type="table" w:customStyle="1" w:styleId="QStarSliderTable">
    <w:name w:val="QStarSliderTable"/>
    <w:uiPriority w:val="99"/>
    <w:qFormat/>
    <w:rsid w:val="003F0BA9"/>
    <w:pPr>
      <w:spacing w:after="120" w:line="240" w:lineRule="auto"/>
      <w:jc w:val="center"/>
    </w:pPr>
    <w:rPr>
      <w:rFonts w:eastAsiaTheme="minorEastAsia"/>
      <w:lang w:val="en-US"/>
    </w:rPr>
    <w:tblPr>
      <w:tblCellMar>
        <w:top w:w="0" w:type="dxa"/>
        <w:left w:w="20" w:type="dxa"/>
        <w:bottom w:w="0" w:type="dxa"/>
        <w:right w:w="20" w:type="dxa"/>
      </w:tblCellMar>
    </w:tblPr>
  </w:style>
  <w:style w:type="table" w:customStyle="1" w:styleId="QStandardSliderTable">
    <w:name w:val="QStandardSliderTable"/>
    <w:uiPriority w:val="99"/>
    <w:qFormat/>
    <w:rsid w:val="003F0BA9"/>
    <w:pPr>
      <w:spacing w:after="0" w:line="240" w:lineRule="auto"/>
      <w:jc w:val="center"/>
    </w:pPr>
    <w:rPr>
      <w:rFonts w:eastAsiaTheme="minorEastAsia"/>
      <w:sz w:val="20"/>
      <w:szCs w:val="20"/>
      <w:lang w:val="en-US" w:eastAsia="zh-CN"/>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F0BA9"/>
    <w:pPr>
      <w:spacing w:after="0" w:line="240" w:lineRule="auto"/>
      <w:jc w:val="right"/>
    </w:pPr>
    <w:rPr>
      <w:rFonts w:eastAsiaTheme="minorEastAsia"/>
      <w:lang w:val="en-US"/>
    </w:rPr>
    <w:tblPr>
      <w:tblCellMar>
        <w:top w:w="0" w:type="dxa"/>
        <w:left w:w="0" w:type="dxa"/>
        <w:bottom w:w="0" w:type="dxa"/>
        <w:right w:w="0" w:type="dxa"/>
      </w:tblCellMar>
    </w:tblPr>
  </w:style>
  <w:style w:type="paragraph" w:customStyle="1" w:styleId="BarSlider">
    <w:name w:val="BarSlider"/>
    <w:basedOn w:val="Normal"/>
    <w:qFormat/>
    <w:rsid w:val="003F0BA9"/>
    <w:pPr>
      <w:pBdr>
        <w:top w:val="single" w:sz="160" w:space="0" w:color="499FD1"/>
      </w:pBdr>
      <w:spacing w:before="80"/>
    </w:pPr>
    <w:rPr>
      <w:lang w:eastAsia="en-US"/>
    </w:rPr>
  </w:style>
  <w:style w:type="paragraph" w:customStyle="1" w:styleId="QSummary">
    <w:name w:val="QSummary"/>
    <w:basedOn w:val="Normal"/>
    <w:qFormat/>
    <w:rsid w:val="003F0BA9"/>
    <w:pPr>
      <w:spacing w:line="276" w:lineRule="auto"/>
    </w:pPr>
    <w:rPr>
      <w:b/>
      <w:lang w:eastAsia="en-US"/>
    </w:rPr>
  </w:style>
  <w:style w:type="table" w:customStyle="1" w:styleId="QQuestionIconTable">
    <w:name w:val="QQuestionIconTable"/>
    <w:uiPriority w:val="99"/>
    <w:qFormat/>
    <w:rsid w:val="003F0BA9"/>
    <w:pPr>
      <w:spacing w:after="0" w:line="240" w:lineRule="auto"/>
      <w:jc w:val="center"/>
    </w:pPr>
    <w:rPr>
      <w:rFonts w:eastAsiaTheme="minorEastAsia"/>
      <w:lang w:val="en-US"/>
    </w:rPr>
    <w:tblPr>
      <w:tblInd w:w="0" w:type="dxa"/>
      <w:tblCellMar>
        <w:top w:w="0" w:type="dxa"/>
        <w:left w:w="0" w:type="dxa"/>
        <w:bottom w:w="0" w:type="dxa"/>
        <w:right w:w="0" w:type="dxa"/>
      </w:tblCellMar>
    </w:tblPr>
    <w:tcPr>
      <w:shd w:val="clear" w:color="auto" w:fill="auto"/>
      <w:vAlign w:val="center"/>
    </w:tcPr>
  </w:style>
  <w:style w:type="paragraph" w:customStyle="1" w:styleId="QLabel">
    <w:name w:val="QLabel"/>
    <w:basedOn w:val="Normal"/>
    <w:qFormat/>
    <w:rsid w:val="003F0BA9"/>
    <w:pPr>
      <w:pBdr>
        <w:left w:val="single" w:sz="4" w:space="4" w:color="D9D9D9" w:themeColor="background1" w:themeShade="D9"/>
        <w:right w:val="single" w:sz="4" w:space="4" w:color="D9D9D9" w:themeColor="background1" w:themeShade="D9"/>
      </w:pBdr>
      <w:shd w:val="clear" w:color="auto" w:fill="D9D9D9" w:themeFill="background1" w:themeFillShade="D9"/>
      <w:spacing w:line="276" w:lineRule="auto"/>
    </w:pPr>
    <w:rPr>
      <w:b/>
      <w:sz w:val="32"/>
      <w:lang w:eastAsia="en-US"/>
    </w:rPr>
  </w:style>
  <w:style w:type="table" w:customStyle="1" w:styleId="QBar">
    <w:name w:val="QBar"/>
    <w:uiPriority w:val="99"/>
    <w:qFormat/>
    <w:rsid w:val="003F0BA9"/>
    <w:pPr>
      <w:spacing w:after="0" w:line="240" w:lineRule="auto"/>
    </w:pPr>
    <w:rPr>
      <w:rFonts w:eastAsiaTheme="minorEastAsia"/>
      <w:sz w:val="18"/>
      <w:szCs w:val="20"/>
      <w:lang w:val="en-US"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3F0BA9"/>
    <w:pPr>
      <w:spacing w:after="0" w:line="240" w:lineRule="auto"/>
    </w:pPr>
    <w:rPr>
      <w:rFonts w:eastAsiaTheme="minorEastAsia"/>
      <w:b/>
      <w:color w:val="FFFFFF" w:themeColor="background1"/>
      <w:sz w:val="20"/>
      <w:szCs w:val="20"/>
      <w:lang w:val="en-US"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3F0BA9"/>
    <w:pPr>
      <w:spacing w:after="0" w:line="240" w:lineRule="auto"/>
    </w:pPr>
    <w:rPr>
      <w:rFonts w:eastAsiaTheme="minorEastAsia"/>
      <w:color w:val="FFFFFF" w:themeColor="background1"/>
      <w:lang w:val="en-US"/>
    </w:rPr>
  </w:style>
  <w:style w:type="paragraph" w:customStyle="1" w:styleId="WhiteCompositeLabel">
    <w:name w:val="WhiteCompositeLabel"/>
    <w:next w:val="Normal"/>
    <w:rsid w:val="003F0BA9"/>
    <w:pPr>
      <w:spacing w:before="43" w:after="43" w:line="240" w:lineRule="auto"/>
      <w:jc w:val="center"/>
    </w:pPr>
    <w:rPr>
      <w:rFonts w:ascii="Calibri" w:eastAsia="Times New Roman" w:hAnsi="Calibri" w:cs="Times New Roman"/>
      <w:b/>
      <w:color w:val="FFFFFF"/>
      <w:lang w:val="en-US"/>
    </w:rPr>
  </w:style>
  <w:style w:type="paragraph" w:customStyle="1" w:styleId="CompositeLabel">
    <w:name w:val="CompositeLabel"/>
    <w:next w:val="Normal"/>
    <w:rsid w:val="003F0BA9"/>
    <w:pPr>
      <w:spacing w:before="43" w:after="43" w:line="240" w:lineRule="auto"/>
      <w:jc w:val="center"/>
    </w:pPr>
    <w:rPr>
      <w:rFonts w:ascii="Calibri" w:eastAsia="Times New Roman" w:hAnsi="Calibri" w:cs="Times New Roman"/>
      <w:b/>
      <w:lang w:val="en-US"/>
    </w:rPr>
  </w:style>
  <w:style w:type="numbering" w:customStyle="1" w:styleId="Multipunch">
    <w:name w:val="Multi punch"/>
    <w:rsid w:val="003F0BA9"/>
    <w:pPr>
      <w:numPr>
        <w:numId w:val="2"/>
      </w:numPr>
    </w:pPr>
  </w:style>
  <w:style w:type="numbering" w:customStyle="1" w:styleId="Singlepunch">
    <w:name w:val="Single punch"/>
    <w:rsid w:val="003F0BA9"/>
    <w:pPr>
      <w:numPr>
        <w:numId w:val="3"/>
      </w:numPr>
    </w:pPr>
  </w:style>
  <w:style w:type="paragraph" w:customStyle="1" w:styleId="QDisplayLogic">
    <w:name w:val="QDisplayLogic"/>
    <w:basedOn w:val="Normal"/>
    <w:qFormat/>
    <w:rsid w:val="003F0BA9"/>
    <w:pPr>
      <w:shd w:val="clear" w:color="auto" w:fill="6898BB"/>
      <w:spacing w:before="120" w:after="120"/>
    </w:pPr>
    <w:rPr>
      <w:i/>
      <w:color w:val="FFFFFF"/>
      <w:sz w:val="20"/>
      <w:lang w:eastAsia="en-US"/>
    </w:rPr>
  </w:style>
  <w:style w:type="paragraph" w:customStyle="1" w:styleId="QSkipLogic">
    <w:name w:val="QSkipLogic"/>
    <w:basedOn w:val="Normal"/>
    <w:qFormat/>
    <w:rsid w:val="003F0BA9"/>
    <w:pPr>
      <w:shd w:val="clear" w:color="auto" w:fill="8D8D8D"/>
      <w:spacing w:before="120" w:after="120"/>
    </w:pPr>
    <w:rPr>
      <w:i/>
      <w:color w:val="FFFFFF"/>
      <w:sz w:val="20"/>
      <w:lang w:eastAsia="en-US"/>
    </w:rPr>
  </w:style>
  <w:style w:type="paragraph" w:customStyle="1" w:styleId="SingleLineText">
    <w:name w:val="SingleLineText"/>
    <w:next w:val="Normal"/>
    <w:rsid w:val="003F0BA9"/>
    <w:pPr>
      <w:spacing w:after="0" w:line="240" w:lineRule="auto"/>
    </w:pPr>
    <w:rPr>
      <w:rFonts w:eastAsiaTheme="minorEastAsia"/>
      <w:lang w:val="en-US"/>
    </w:rPr>
  </w:style>
  <w:style w:type="paragraph" w:customStyle="1" w:styleId="QDynamicChoices">
    <w:name w:val="QDynamicChoices"/>
    <w:basedOn w:val="Normal"/>
    <w:qFormat/>
    <w:rsid w:val="003F0BA9"/>
    <w:pPr>
      <w:shd w:val="clear" w:color="auto" w:fill="6FAC3D"/>
      <w:spacing w:before="120" w:after="120"/>
    </w:pPr>
    <w:rPr>
      <w:i/>
      <w:color w:val="FFFFFF"/>
      <w:sz w:val="20"/>
      <w:lang w:eastAsia="en-US"/>
    </w:rPr>
  </w:style>
  <w:style w:type="paragraph" w:customStyle="1" w:styleId="H1">
    <w:name w:val="H1"/>
    <w:next w:val="Normal"/>
    <w:rsid w:val="003F0BA9"/>
    <w:pPr>
      <w:spacing w:after="240" w:line="240" w:lineRule="auto"/>
    </w:pPr>
    <w:rPr>
      <w:rFonts w:eastAsiaTheme="minorEastAsia"/>
      <w:b/>
      <w:color w:val="000000"/>
      <w:sz w:val="64"/>
      <w:szCs w:val="64"/>
      <w:lang w:val="en-US"/>
    </w:rPr>
  </w:style>
  <w:style w:type="paragraph" w:customStyle="1" w:styleId="H2">
    <w:name w:val="H2"/>
    <w:next w:val="Normal"/>
    <w:rsid w:val="003F0BA9"/>
    <w:pPr>
      <w:spacing w:after="240" w:line="240" w:lineRule="auto"/>
    </w:pPr>
    <w:rPr>
      <w:rFonts w:eastAsiaTheme="minorEastAsia"/>
      <w:b/>
      <w:color w:val="000000"/>
      <w:sz w:val="48"/>
      <w:szCs w:val="48"/>
      <w:lang w:val="en-US"/>
    </w:rPr>
  </w:style>
  <w:style w:type="paragraph" w:customStyle="1" w:styleId="H3">
    <w:name w:val="H3"/>
    <w:next w:val="Normal"/>
    <w:rsid w:val="003F0BA9"/>
    <w:pPr>
      <w:spacing w:after="120" w:line="240" w:lineRule="auto"/>
    </w:pPr>
    <w:rPr>
      <w:rFonts w:eastAsiaTheme="minorEastAsia"/>
      <w:b/>
      <w:color w:val="000000"/>
      <w:sz w:val="36"/>
      <w:szCs w:val="36"/>
      <w:lang w:val="en-US"/>
    </w:rPr>
  </w:style>
  <w:style w:type="paragraph" w:customStyle="1" w:styleId="BlockStartLabel">
    <w:name w:val="BlockStartLabel"/>
    <w:basedOn w:val="Normal"/>
    <w:qFormat/>
    <w:rsid w:val="003F0BA9"/>
    <w:pPr>
      <w:spacing w:before="120" w:after="120"/>
    </w:pPr>
    <w:rPr>
      <w:b/>
      <w:color w:val="CCCCCC"/>
      <w:lang w:eastAsia="en-US"/>
    </w:rPr>
  </w:style>
  <w:style w:type="paragraph" w:customStyle="1" w:styleId="BlockEndLabel">
    <w:name w:val="BlockEndLabel"/>
    <w:basedOn w:val="Normal"/>
    <w:qFormat/>
    <w:rsid w:val="003F0BA9"/>
    <w:pPr>
      <w:spacing w:before="120"/>
    </w:pPr>
    <w:rPr>
      <w:b/>
      <w:color w:val="CCCCCC"/>
      <w:lang w:eastAsia="en-US"/>
    </w:rPr>
  </w:style>
  <w:style w:type="paragraph" w:customStyle="1" w:styleId="BlockSeparator">
    <w:name w:val="BlockSeparator"/>
    <w:basedOn w:val="Normal"/>
    <w:qFormat/>
    <w:rsid w:val="003F0BA9"/>
    <w:pPr>
      <w:pBdr>
        <w:bottom w:val="single" w:sz="8" w:space="0" w:color="CCCCCC"/>
      </w:pBdr>
      <w:spacing w:line="120" w:lineRule="auto"/>
      <w:jc w:val="center"/>
    </w:pPr>
    <w:rPr>
      <w:b/>
      <w:color w:val="CCCCCC"/>
      <w:lang w:eastAsia="en-US"/>
    </w:rPr>
  </w:style>
  <w:style w:type="paragraph" w:customStyle="1" w:styleId="QuestionSeparator">
    <w:name w:val="QuestionSeparator"/>
    <w:basedOn w:val="Normal"/>
    <w:qFormat/>
    <w:rsid w:val="003F0BA9"/>
    <w:pPr>
      <w:pBdr>
        <w:top w:val="dashed" w:sz="8" w:space="0" w:color="CCCCCC"/>
      </w:pBdr>
      <w:spacing w:before="120" w:after="120" w:line="120" w:lineRule="auto"/>
    </w:pPr>
    <w:rPr>
      <w:lang w:eastAsia="en-US"/>
    </w:rPr>
  </w:style>
  <w:style w:type="paragraph" w:customStyle="1" w:styleId="Dropdown">
    <w:name w:val="Dropdown"/>
    <w:basedOn w:val="Normal"/>
    <w:qFormat/>
    <w:rsid w:val="003F0BA9"/>
    <w:pPr>
      <w:pBdr>
        <w:top w:val="single" w:sz="4" w:space="4" w:color="CCCCCC"/>
        <w:left w:val="single" w:sz="4" w:space="4" w:color="CCCCCC"/>
        <w:bottom w:val="single" w:sz="4" w:space="4" w:color="CCCCCC"/>
        <w:right w:val="single" w:sz="4" w:space="4" w:color="CCCCCC"/>
      </w:pBdr>
      <w:spacing w:before="120" w:after="120"/>
    </w:pPr>
    <w:rPr>
      <w:lang w:eastAsia="en-US"/>
    </w:rPr>
  </w:style>
  <w:style w:type="paragraph" w:customStyle="1" w:styleId="TextEntryLine">
    <w:name w:val="TextEntryLine"/>
    <w:basedOn w:val="Normal"/>
    <w:qFormat/>
    <w:rsid w:val="003F0BA9"/>
    <w:pPr>
      <w:spacing w:before="240"/>
    </w:pPr>
    <w:rPr>
      <w:lang w:eastAsia="en-US"/>
    </w:rPr>
  </w:style>
  <w:style w:type="paragraph" w:styleId="Footer">
    <w:name w:val="footer"/>
    <w:basedOn w:val="Normal"/>
    <w:link w:val="FooterChar"/>
    <w:uiPriority w:val="99"/>
    <w:unhideWhenUsed/>
    <w:rsid w:val="003F0BA9"/>
    <w:pPr>
      <w:tabs>
        <w:tab w:val="center" w:pos="4680"/>
        <w:tab w:val="right" w:pos="9360"/>
      </w:tabs>
    </w:pPr>
    <w:rPr>
      <w:lang w:eastAsia="en-US"/>
    </w:rPr>
  </w:style>
  <w:style w:type="character" w:customStyle="1" w:styleId="FooterChar">
    <w:name w:val="Footer Char"/>
    <w:basedOn w:val="DefaultParagraphFont"/>
    <w:link w:val="Footer"/>
    <w:uiPriority w:val="99"/>
    <w:rsid w:val="003F0BA9"/>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3F0BA9"/>
  </w:style>
  <w:style w:type="paragraph" w:styleId="Header">
    <w:name w:val="header"/>
    <w:basedOn w:val="Normal"/>
    <w:link w:val="HeaderChar"/>
    <w:uiPriority w:val="99"/>
    <w:unhideWhenUsed/>
    <w:rsid w:val="003F0BA9"/>
    <w:pPr>
      <w:tabs>
        <w:tab w:val="center" w:pos="4680"/>
        <w:tab w:val="right" w:pos="9360"/>
      </w:tabs>
      <w:spacing w:line="276" w:lineRule="auto"/>
    </w:pPr>
    <w:rPr>
      <w:lang w:eastAsia="en-US"/>
    </w:rPr>
  </w:style>
  <w:style w:type="character" w:customStyle="1" w:styleId="HeaderChar">
    <w:name w:val="Header Char"/>
    <w:basedOn w:val="DefaultParagraphFont"/>
    <w:link w:val="Header"/>
    <w:uiPriority w:val="99"/>
    <w:rsid w:val="003F0BA9"/>
    <w:rPr>
      <w:rFonts w:ascii="Times New Roman" w:eastAsia="Times New Roman" w:hAnsi="Times New Roman" w:cs="Times New Roman"/>
      <w:sz w:val="24"/>
      <w:szCs w:val="24"/>
      <w:lang w:val="en-US"/>
    </w:rPr>
  </w:style>
  <w:style w:type="paragraph" w:customStyle="1" w:styleId="SFGreen">
    <w:name w:val="SFGreen"/>
    <w:basedOn w:val="Normal"/>
    <w:qFormat/>
    <w:rsid w:val="003F0BA9"/>
    <w:pPr>
      <w:pBdr>
        <w:top w:val="single" w:sz="4" w:space="4" w:color="D1D9BD"/>
        <w:left w:val="single" w:sz="4" w:space="4" w:color="D1D9BD"/>
        <w:bottom w:val="single" w:sz="4" w:space="4" w:color="D1D9BD"/>
        <w:right w:val="single" w:sz="4" w:space="4" w:color="D1D9BD"/>
      </w:pBdr>
      <w:shd w:val="clear" w:color="auto" w:fill="EDF2E3"/>
      <w:spacing w:line="276" w:lineRule="auto"/>
    </w:pPr>
    <w:rPr>
      <w:b/>
      <w:color w:val="809163"/>
      <w:lang w:eastAsia="en-US"/>
    </w:rPr>
  </w:style>
  <w:style w:type="paragraph" w:customStyle="1" w:styleId="SFBlue">
    <w:name w:val="SFBlue"/>
    <w:basedOn w:val="Normal"/>
    <w:qFormat/>
    <w:rsid w:val="003F0BA9"/>
    <w:pPr>
      <w:pBdr>
        <w:top w:val="single" w:sz="4" w:space="4" w:color="C3CDDB"/>
        <w:left w:val="single" w:sz="4" w:space="4" w:color="C3CDDB"/>
        <w:bottom w:val="single" w:sz="4" w:space="4" w:color="C3CDDB"/>
        <w:right w:val="single" w:sz="4" w:space="4" w:color="C3CDDB"/>
      </w:pBdr>
      <w:shd w:val="clear" w:color="auto" w:fill="E6ECF5"/>
      <w:spacing w:line="276" w:lineRule="auto"/>
    </w:pPr>
    <w:rPr>
      <w:b/>
      <w:color w:val="426092"/>
      <w:lang w:eastAsia="en-US"/>
    </w:rPr>
  </w:style>
  <w:style w:type="paragraph" w:customStyle="1" w:styleId="SFPurple">
    <w:name w:val="SFPurple"/>
    <w:basedOn w:val="Normal"/>
    <w:qFormat/>
    <w:rsid w:val="003F0BA9"/>
    <w:pPr>
      <w:pBdr>
        <w:top w:val="single" w:sz="4" w:space="4" w:color="D1C0D1"/>
        <w:left w:val="single" w:sz="4" w:space="4" w:color="D1C0D1"/>
        <w:bottom w:val="single" w:sz="4" w:space="4" w:color="D1C0D1"/>
        <w:right w:val="single" w:sz="4" w:space="4" w:color="D1C0D1"/>
      </w:pBdr>
      <w:shd w:val="clear" w:color="auto" w:fill="F2E3F2"/>
      <w:spacing w:line="276" w:lineRule="auto"/>
    </w:pPr>
    <w:rPr>
      <w:b/>
      <w:color w:val="916391"/>
      <w:lang w:eastAsia="en-US"/>
    </w:rPr>
  </w:style>
  <w:style w:type="paragraph" w:customStyle="1" w:styleId="SFGray">
    <w:name w:val="SFGray"/>
    <w:basedOn w:val="Normal"/>
    <w:qFormat/>
    <w:rsid w:val="003F0BA9"/>
    <w:pPr>
      <w:pBdr>
        <w:top w:val="single" w:sz="4" w:space="4" w:color="CFCFCF"/>
        <w:left w:val="single" w:sz="4" w:space="4" w:color="CFCFCF"/>
        <w:bottom w:val="single" w:sz="4" w:space="4" w:color="CFCFCF"/>
        <w:right w:val="single" w:sz="4" w:space="4" w:color="CFCFCF"/>
      </w:pBdr>
      <w:shd w:val="clear" w:color="auto" w:fill="F2F2F2"/>
      <w:spacing w:line="276" w:lineRule="auto"/>
    </w:pPr>
    <w:rPr>
      <w:b/>
      <w:color w:val="555555"/>
      <w:lang w:eastAsia="en-US"/>
    </w:rPr>
  </w:style>
  <w:style w:type="paragraph" w:customStyle="1" w:styleId="SFRed">
    <w:name w:val="SFRed"/>
    <w:basedOn w:val="Normal"/>
    <w:qFormat/>
    <w:rsid w:val="003F0BA9"/>
    <w:pPr>
      <w:pBdr>
        <w:top w:val="single" w:sz="4" w:space="4" w:color="700606"/>
        <w:left w:val="single" w:sz="4" w:space="4" w:color="700606"/>
        <w:bottom w:val="single" w:sz="4" w:space="4" w:color="700606"/>
        <w:right w:val="single" w:sz="4" w:space="4" w:color="700606"/>
      </w:pBdr>
      <w:shd w:val="clear" w:color="auto" w:fill="8C0707"/>
      <w:spacing w:line="276" w:lineRule="auto"/>
    </w:pPr>
    <w:rPr>
      <w:b/>
      <w:color w:val="FFFFFF"/>
      <w:lang w:eastAsia="en-US"/>
    </w:rPr>
  </w:style>
  <w:style w:type="paragraph" w:styleId="CommentSubject">
    <w:name w:val="annotation subject"/>
    <w:basedOn w:val="CommentText"/>
    <w:next w:val="CommentText"/>
    <w:link w:val="CommentSubjectChar"/>
    <w:uiPriority w:val="99"/>
    <w:semiHidden/>
    <w:unhideWhenUsed/>
    <w:rsid w:val="003F0BA9"/>
    <w:rPr>
      <w:b/>
      <w:bCs/>
      <w:lang w:eastAsia="en-US"/>
    </w:rPr>
  </w:style>
  <w:style w:type="character" w:customStyle="1" w:styleId="CommentSubjectChar">
    <w:name w:val="Comment Subject Char"/>
    <w:basedOn w:val="CommentTextChar"/>
    <w:link w:val="CommentSubject"/>
    <w:uiPriority w:val="99"/>
    <w:semiHidden/>
    <w:rsid w:val="003F0BA9"/>
    <w:rPr>
      <w:rFonts w:ascii="Times New Roman" w:eastAsia="Times New Roman" w:hAnsi="Times New Roman" w:cs="Times New Roman"/>
      <w:b/>
      <w:bCs/>
      <w:sz w:val="20"/>
      <w:szCs w:val="20"/>
      <w:lang w:val="en-US" w:eastAsia="zh-CN"/>
    </w:rPr>
  </w:style>
  <w:style w:type="paragraph" w:styleId="Revision">
    <w:name w:val="Revision"/>
    <w:hidden/>
    <w:uiPriority w:val="99"/>
    <w:semiHidden/>
    <w:rsid w:val="003F0BA9"/>
    <w:pPr>
      <w:spacing w:after="0" w:line="240" w:lineRule="auto"/>
    </w:pPr>
    <w:rPr>
      <w:rFonts w:eastAsiaTheme="minorEastAsia"/>
      <w:lang w:val="en-US"/>
    </w:rPr>
  </w:style>
  <w:style w:type="character" w:customStyle="1" w:styleId="apple-tab-span">
    <w:name w:val="apple-tab-span"/>
    <w:basedOn w:val="DefaultParagraphFont"/>
    <w:rsid w:val="003F0BA9"/>
  </w:style>
  <w:style w:type="character" w:customStyle="1" w:styleId="apple-converted-space">
    <w:name w:val="apple-converted-space"/>
    <w:basedOn w:val="DefaultParagraphFont"/>
    <w:rsid w:val="003F0BA9"/>
  </w:style>
  <w:style w:type="paragraph" w:styleId="NormalWeb">
    <w:name w:val="Normal (Web)"/>
    <w:basedOn w:val="Normal"/>
    <w:uiPriority w:val="99"/>
    <w:semiHidden/>
    <w:unhideWhenUsed/>
    <w:rsid w:val="003F0BA9"/>
    <w:pPr>
      <w:spacing w:before="100" w:beforeAutospacing="1" w:after="100" w:afterAutospacing="1"/>
    </w:pPr>
    <w:rPr>
      <w:lang w:eastAsia="en-US"/>
    </w:rPr>
  </w:style>
  <w:style w:type="character" w:styleId="Hyperlink">
    <w:name w:val="Hyperlink"/>
    <w:basedOn w:val="DefaultParagraphFont"/>
    <w:uiPriority w:val="99"/>
    <w:unhideWhenUsed/>
    <w:rsid w:val="003F0BA9"/>
    <w:rPr>
      <w:color w:val="0563C1" w:themeColor="hyperlink"/>
      <w:u w:val="single"/>
    </w:rPr>
  </w:style>
  <w:style w:type="character" w:styleId="FollowedHyperlink">
    <w:name w:val="FollowedHyperlink"/>
    <w:basedOn w:val="DefaultParagraphFont"/>
    <w:uiPriority w:val="99"/>
    <w:semiHidden/>
    <w:unhideWhenUsed/>
    <w:rsid w:val="003F0BA9"/>
    <w:rPr>
      <w:color w:val="954F72" w:themeColor="followedHyperlink"/>
      <w:u w:val="single"/>
    </w:rPr>
  </w:style>
  <w:style w:type="character" w:customStyle="1" w:styleId="highlight">
    <w:name w:val="highlight"/>
    <w:basedOn w:val="DefaultParagraphFont"/>
    <w:rsid w:val="003F0BA9"/>
  </w:style>
  <w:style w:type="paragraph" w:customStyle="1" w:styleId="EndNoteBibliographyTitle">
    <w:name w:val="EndNote Bibliography Title"/>
    <w:basedOn w:val="Normal"/>
    <w:link w:val="EndNoteBibliographyTitleChar"/>
    <w:rsid w:val="003F0BA9"/>
    <w:pPr>
      <w:jc w:val="center"/>
    </w:pPr>
    <w:rPr>
      <w:sz w:val="20"/>
    </w:rPr>
  </w:style>
  <w:style w:type="character" w:customStyle="1" w:styleId="ListParagraphChar">
    <w:name w:val="List Paragraph Char"/>
    <w:basedOn w:val="DefaultParagraphFont"/>
    <w:link w:val="ListParagraph"/>
    <w:uiPriority w:val="34"/>
    <w:rsid w:val="003F0BA9"/>
    <w:rPr>
      <w:rFonts w:ascii="Times New Roman" w:eastAsia="Times New Roman" w:hAnsi="Times New Roman" w:cs="Times New Roman"/>
      <w:sz w:val="24"/>
      <w:szCs w:val="24"/>
      <w:lang w:val="en-US" w:eastAsia="zh-CN"/>
    </w:rPr>
  </w:style>
  <w:style w:type="character" w:customStyle="1" w:styleId="EndNoteBibliographyTitleChar">
    <w:name w:val="EndNote Bibliography Title Char"/>
    <w:basedOn w:val="ListParagraphChar"/>
    <w:link w:val="EndNoteBibliographyTitle"/>
    <w:rsid w:val="003F0BA9"/>
    <w:rPr>
      <w:rFonts w:ascii="Times New Roman" w:eastAsia="Times New Roman" w:hAnsi="Times New Roman" w:cs="Times New Roman"/>
      <w:sz w:val="20"/>
      <w:szCs w:val="24"/>
      <w:lang w:val="en-US" w:eastAsia="zh-CN"/>
    </w:rPr>
  </w:style>
  <w:style w:type="paragraph" w:customStyle="1" w:styleId="EndNoteBibliography">
    <w:name w:val="EndNote Bibliography"/>
    <w:basedOn w:val="Normal"/>
    <w:link w:val="EndNoteBibliographyChar"/>
    <w:rsid w:val="003F0BA9"/>
    <w:pPr>
      <w:spacing w:line="480" w:lineRule="auto"/>
    </w:pPr>
    <w:rPr>
      <w:sz w:val="20"/>
    </w:rPr>
  </w:style>
  <w:style w:type="character" w:customStyle="1" w:styleId="EndNoteBibliographyChar">
    <w:name w:val="EndNote Bibliography Char"/>
    <w:basedOn w:val="ListParagraphChar"/>
    <w:link w:val="EndNoteBibliography"/>
    <w:rsid w:val="003F0BA9"/>
    <w:rPr>
      <w:rFonts w:ascii="Times New Roman" w:eastAsia="Times New Roman" w:hAnsi="Times New Roman" w:cs="Times New Roman"/>
      <w:sz w:val="20"/>
      <w:szCs w:val="24"/>
      <w:lang w:val="en-US" w:eastAsia="zh-CN"/>
    </w:rPr>
  </w:style>
  <w:style w:type="table" w:styleId="TableTheme">
    <w:name w:val="Table Theme"/>
    <w:basedOn w:val="TableNormal"/>
    <w:uiPriority w:val="99"/>
    <w:rsid w:val="003F0BA9"/>
    <w:pPr>
      <w:spacing w:after="0" w:line="240" w:lineRule="auto"/>
    </w:pPr>
    <w:rPr>
      <w:rFonts w:ascii="Calibri" w:eastAsia="Calibri" w:hAnsi="Calibri" w:cs="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F0BA9"/>
    <w:rPr>
      <w:color w:val="605E5C"/>
      <w:shd w:val="clear" w:color="auto" w:fill="E1DFDD"/>
    </w:rPr>
  </w:style>
  <w:style w:type="character" w:customStyle="1" w:styleId="ref-lnk">
    <w:name w:val="ref-lnk"/>
    <w:basedOn w:val="DefaultParagraphFont"/>
    <w:rsid w:val="003F0BA9"/>
  </w:style>
  <w:style w:type="paragraph" w:styleId="Title">
    <w:name w:val="Title"/>
    <w:basedOn w:val="Normal"/>
    <w:next w:val="Normal"/>
    <w:link w:val="TitleChar"/>
    <w:uiPriority w:val="10"/>
    <w:qFormat/>
    <w:rsid w:val="003F0BA9"/>
    <w:pPr>
      <w:pBdr>
        <w:top w:val="single" w:sz="8" w:space="10" w:color="A7BFDE"/>
        <w:bottom w:val="single" w:sz="24" w:space="15" w:color="9BBB59"/>
      </w:pBdr>
      <w:jc w:val="center"/>
    </w:pPr>
    <w:rPr>
      <w:rFonts w:ascii="Cambria" w:eastAsia="Cambria" w:hAnsi="Cambria" w:cs="Cambria"/>
      <w:i/>
      <w:color w:val="243F60"/>
      <w:sz w:val="60"/>
      <w:szCs w:val="60"/>
      <w:lang w:eastAsia="en-US"/>
    </w:rPr>
  </w:style>
  <w:style w:type="character" w:customStyle="1" w:styleId="TitleChar">
    <w:name w:val="Title Char"/>
    <w:basedOn w:val="DefaultParagraphFont"/>
    <w:link w:val="Title"/>
    <w:uiPriority w:val="10"/>
    <w:rsid w:val="003F0BA9"/>
    <w:rPr>
      <w:rFonts w:ascii="Cambria" w:eastAsia="Cambria" w:hAnsi="Cambria" w:cs="Cambria"/>
      <w:i/>
      <w:color w:val="243F60"/>
      <w:sz w:val="60"/>
      <w:szCs w:val="60"/>
      <w:lang w:val="en-US"/>
    </w:rPr>
  </w:style>
  <w:style w:type="paragraph" w:styleId="Subtitle">
    <w:name w:val="Subtitle"/>
    <w:basedOn w:val="Normal"/>
    <w:next w:val="Normal"/>
    <w:link w:val="SubtitleChar"/>
    <w:uiPriority w:val="11"/>
    <w:qFormat/>
    <w:rsid w:val="003F0BA9"/>
    <w:pPr>
      <w:keepNext/>
      <w:keepLines/>
      <w:spacing w:before="360" w:after="80"/>
    </w:pPr>
    <w:rPr>
      <w:rFonts w:ascii="Georgia" w:eastAsia="Georgia" w:hAnsi="Georgia" w:cs="Georgia"/>
      <w:i/>
      <w:color w:val="666666"/>
      <w:sz w:val="48"/>
      <w:szCs w:val="48"/>
      <w:lang w:eastAsia="en-US"/>
    </w:rPr>
  </w:style>
  <w:style w:type="character" w:customStyle="1" w:styleId="SubtitleChar">
    <w:name w:val="Subtitle Char"/>
    <w:basedOn w:val="DefaultParagraphFont"/>
    <w:link w:val="Subtitle"/>
    <w:uiPriority w:val="11"/>
    <w:rsid w:val="003F0BA9"/>
    <w:rPr>
      <w:rFonts w:ascii="Georgia" w:eastAsia="Georgia" w:hAnsi="Georgia" w:cs="Georgia"/>
      <w:i/>
      <w:color w:val="666666"/>
      <w:sz w:val="48"/>
      <w:szCs w:val="48"/>
      <w:lang w:val="en-US"/>
    </w:rPr>
  </w:style>
  <w:style w:type="paragraph" w:styleId="EndnoteText">
    <w:name w:val="endnote text"/>
    <w:basedOn w:val="Normal"/>
    <w:link w:val="EndnoteTextChar"/>
    <w:uiPriority w:val="99"/>
    <w:semiHidden/>
    <w:unhideWhenUsed/>
    <w:rsid w:val="003F0BA9"/>
    <w:rPr>
      <w:sz w:val="20"/>
      <w:szCs w:val="20"/>
      <w:lang w:eastAsia="en-US"/>
    </w:rPr>
  </w:style>
  <w:style w:type="character" w:customStyle="1" w:styleId="EndnoteTextChar">
    <w:name w:val="Endnote Text Char"/>
    <w:basedOn w:val="DefaultParagraphFont"/>
    <w:link w:val="EndnoteText"/>
    <w:uiPriority w:val="99"/>
    <w:semiHidden/>
    <w:rsid w:val="003F0BA9"/>
    <w:rPr>
      <w:rFonts w:ascii="Times New Roman" w:eastAsia="Times New Roman" w:hAnsi="Times New Roman" w:cs="Times New Roman"/>
      <w:sz w:val="20"/>
      <w:szCs w:val="20"/>
      <w:lang w:val="en-US"/>
    </w:rPr>
  </w:style>
  <w:style w:type="paragraph" w:customStyle="1" w:styleId="BMSHeading1">
    <w:name w:val="BMS Heading 1"/>
    <w:next w:val="BMSBodyText"/>
    <w:rsid w:val="003F0BA9"/>
    <w:pPr>
      <w:keepNext/>
      <w:keepLines/>
      <w:numPr>
        <w:numId w:val="4"/>
      </w:numPr>
      <w:tabs>
        <w:tab w:val="left" w:pos="1152"/>
      </w:tabs>
      <w:spacing w:before="120" w:after="120" w:line="240" w:lineRule="auto"/>
      <w:outlineLvl w:val="0"/>
    </w:pPr>
    <w:rPr>
      <w:rFonts w:ascii="Arial" w:eastAsia="Times New Roman" w:hAnsi="Arial" w:cs="Times New Roman"/>
      <w:b/>
      <w:caps/>
      <w:color w:val="000000"/>
      <w:sz w:val="24"/>
      <w:szCs w:val="24"/>
      <w:lang w:val="en-US"/>
    </w:rPr>
  </w:style>
  <w:style w:type="paragraph" w:customStyle="1" w:styleId="BMSHeading2">
    <w:name w:val="BMS Heading 2"/>
    <w:next w:val="BMSBodyText"/>
    <w:rsid w:val="003F0BA9"/>
    <w:pPr>
      <w:keepNext/>
      <w:keepLines/>
      <w:numPr>
        <w:ilvl w:val="1"/>
        <w:numId w:val="4"/>
      </w:numPr>
      <w:tabs>
        <w:tab w:val="left" w:pos="1152"/>
      </w:tabs>
      <w:spacing w:before="120" w:after="120" w:line="240" w:lineRule="auto"/>
      <w:outlineLvl w:val="1"/>
    </w:pPr>
    <w:rPr>
      <w:rFonts w:ascii="Arial" w:eastAsia="Times New Roman" w:hAnsi="Arial" w:cs="Times New Roman"/>
      <w:b/>
      <w:color w:val="000000"/>
      <w:sz w:val="24"/>
      <w:szCs w:val="24"/>
      <w:lang w:val="en-US"/>
    </w:rPr>
  </w:style>
  <w:style w:type="paragraph" w:customStyle="1" w:styleId="BMSHeading3">
    <w:name w:val="BMS Heading 3"/>
    <w:next w:val="BMSBodyText"/>
    <w:link w:val="BMSHeading3Char"/>
    <w:rsid w:val="003F0BA9"/>
    <w:pPr>
      <w:keepNext/>
      <w:keepLines/>
      <w:numPr>
        <w:ilvl w:val="2"/>
        <w:numId w:val="4"/>
      </w:numPr>
      <w:tabs>
        <w:tab w:val="clear" w:pos="5742"/>
        <w:tab w:val="left" w:pos="1152"/>
      </w:tabs>
      <w:spacing w:before="120" w:after="120" w:line="240" w:lineRule="auto"/>
      <w:ind w:left="1152"/>
      <w:outlineLvl w:val="2"/>
    </w:pPr>
    <w:rPr>
      <w:rFonts w:ascii="Arial" w:eastAsia="Times New Roman" w:hAnsi="Arial" w:cs="Times New Roman"/>
      <w:b/>
      <w:i/>
      <w:snapToGrid w:val="0"/>
      <w:color w:val="000000"/>
      <w:sz w:val="24"/>
      <w:szCs w:val="24"/>
      <w:lang w:val="en-US"/>
    </w:rPr>
  </w:style>
  <w:style w:type="paragraph" w:customStyle="1" w:styleId="BMSHeading4">
    <w:name w:val="BMS Heading 4"/>
    <w:next w:val="BMSBodyText"/>
    <w:rsid w:val="003F0BA9"/>
    <w:pPr>
      <w:keepNext/>
      <w:keepLines/>
      <w:numPr>
        <w:ilvl w:val="3"/>
        <w:numId w:val="4"/>
      </w:numPr>
      <w:tabs>
        <w:tab w:val="clear" w:pos="1512"/>
        <w:tab w:val="left" w:pos="1152"/>
      </w:tabs>
      <w:spacing w:before="120" w:after="120" w:line="240" w:lineRule="auto"/>
      <w:ind w:left="1152"/>
      <w:outlineLvl w:val="3"/>
    </w:pPr>
    <w:rPr>
      <w:rFonts w:ascii="Arial" w:eastAsia="Times New Roman" w:hAnsi="Arial" w:cs="Times New Roman"/>
      <w:b/>
      <w:i/>
      <w:color w:val="000000"/>
      <w:sz w:val="24"/>
      <w:szCs w:val="24"/>
      <w:lang w:val="en-US"/>
    </w:rPr>
  </w:style>
  <w:style w:type="paragraph" w:styleId="FootnoteText">
    <w:name w:val="footnote text"/>
    <w:basedOn w:val="Normal"/>
    <w:link w:val="FootnoteTextChar"/>
    <w:rsid w:val="003F0BA9"/>
    <w:rPr>
      <w:lang w:eastAsia="en-US"/>
    </w:rPr>
  </w:style>
  <w:style w:type="character" w:customStyle="1" w:styleId="FootnoteTextChar">
    <w:name w:val="Footnote Text Char"/>
    <w:basedOn w:val="DefaultParagraphFont"/>
    <w:link w:val="FootnoteText"/>
    <w:rsid w:val="003F0BA9"/>
    <w:rPr>
      <w:rFonts w:ascii="Times New Roman" w:eastAsia="Times New Roman" w:hAnsi="Times New Roman" w:cs="Times New Roman"/>
      <w:sz w:val="24"/>
      <w:szCs w:val="24"/>
      <w:lang w:val="en-US"/>
    </w:rPr>
  </w:style>
  <w:style w:type="character" w:styleId="FootnoteReference">
    <w:name w:val="footnote reference"/>
    <w:basedOn w:val="DefaultParagraphFont"/>
    <w:rsid w:val="003F0BA9"/>
    <w:rPr>
      <w:vertAlign w:val="superscript"/>
    </w:rPr>
  </w:style>
  <w:style w:type="paragraph" w:customStyle="1" w:styleId="BMSBodyTextSmall">
    <w:name w:val="BMS Body Text Small"/>
    <w:basedOn w:val="BMSBodyText"/>
    <w:rsid w:val="003F0BA9"/>
    <w:pPr>
      <w:spacing w:line="240" w:lineRule="auto"/>
    </w:pPr>
    <w:rPr>
      <w:sz w:val="20"/>
    </w:rPr>
  </w:style>
  <w:style w:type="character" w:customStyle="1" w:styleId="BMSHeading3Char">
    <w:name w:val="BMS Heading 3 Char"/>
    <w:basedOn w:val="DefaultParagraphFont"/>
    <w:link w:val="BMSHeading3"/>
    <w:rsid w:val="003F0BA9"/>
    <w:rPr>
      <w:rFonts w:ascii="Arial" w:eastAsia="Times New Roman" w:hAnsi="Arial" w:cs="Times New Roman"/>
      <w:b/>
      <w:i/>
      <w:snapToGrid w:val="0"/>
      <w:color w:val="000000"/>
      <w:sz w:val="24"/>
      <w:szCs w:val="24"/>
      <w:lang w:val="en-US"/>
    </w:rPr>
  </w:style>
  <w:style w:type="character" w:styleId="EndnoteReference">
    <w:name w:val="endnote reference"/>
    <w:semiHidden/>
    <w:rsid w:val="003F0BA9"/>
    <w:rPr>
      <w:sz w:val="28"/>
      <w:vertAlign w:val="superscript"/>
    </w:rPr>
  </w:style>
  <w:style w:type="character" w:customStyle="1" w:styleId="BMSInstructionText">
    <w:name w:val="BMS Instruction Text"/>
    <w:rsid w:val="003F0BA9"/>
    <w:rPr>
      <w:rFonts w:ascii="Times New Roman" w:hAnsi="Times New Roman"/>
      <w:i/>
      <w:dstrike w:val="0"/>
      <w:vanish/>
      <w:color w:val="FF0000"/>
      <w:sz w:val="24"/>
      <w:u w:val="none"/>
      <w:vertAlign w:val="baseline"/>
    </w:rPr>
  </w:style>
  <w:style w:type="paragraph" w:customStyle="1" w:styleId="BMSOutlineNumbering">
    <w:name w:val="BMS Outline Numbering"/>
    <w:basedOn w:val="BMSBodyText"/>
    <w:rsid w:val="003F0BA9"/>
    <w:pPr>
      <w:numPr>
        <w:numId w:val="5"/>
      </w:numPr>
      <w:spacing w:after="60" w:line="240" w:lineRule="auto"/>
    </w:pPr>
  </w:style>
  <w:style w:type="paragraph" w:customStyle="1" w:styleId="Table">
    <w:name w:val="Table"/>
    <w:basedOn w:val="Normal"/>
    <w:link w:val="TableChar"/>
    <w:rsid w:val="003F0BA9"/>
    <w:pPr>
      <w:keepLines/>
      <w:tabs>
        <w:tab w:val="left" w:pos="284"/>
      </w:tabs>
      <w:spacing w:before="40" w:after="20"/>
    </w:pPr>
    <w:rPr>
      <w:rFonts w:ascii="Arial" w:eastAsia="MS Mincho" w:hAnsi="Arial" w:cs="Arial"/>
      <w:sz w:val="20"/>
    </w:rPr>
  </w:style>
  <w:style w:type="character" w:customStyle="1" w:styleId="TableChar">
    <w:name w:val="Table Char"/>
    <w:basedOn w:val="DefaultParagraphFont"/>
    <w:link w:val="Table"/>
    <w:rsid w:val="003F0BA9"/>
    <w:rPr>
      <w:rFonts w:ascii="Arial" w:eastAsia="MS Mincho" w:hAnsi="Arial" w:cs="Arial"/>
      <w:sz w:val="20"/>
      <w:szCs w:val="24"/>
      <w:lang w:val="en-US" w:eastAsia="zh-CN"/>
    </w:rPr>
  </w:style>
  <w:style w:type="paragraph" w:styleId="TOCHeading">
    <w:name w:val="TOC Heading"/>
    <w:basedOn w:val="Heading1"/>
    <w:next w:val="Normal"/>
    <w:uiPriority w:val="39"/>
    <w:unhideWhenUsed/>
    <w:qFormat/>
    <w:rsid w:val="003F0BA9"/>
    <w:pPr>
      <w:outlineLvl w:val="9"/>
    </w:pPr>
    <w:rPr>
      <w:lang w:eastAsia="en-US"/>
    </w:rPr>
  </w:style>
  <w:style w:type="paragraph" w:styleId="TOC2">
    <w:name w:val="toc 2"/>
    <w:basedOn w:val="Normal"/>
    <w:next w:val="Normal"/>
    <w:autoRedefine/>
    <w:uiPriority w:val="39"/>
    <w:unhideWhenUsed/>
    <w:rsid w:val="003F0BA9"/>
    <w:pPr>
      <w:spacing w:after="100"/>
      <w:ind w:left="240"/>
    </w:pPr>
    <w:rPr>
      <w:lang w:eastAsia="en-US"/>
    </w:rPr>
  </w:style>
  <w:style w:type="paragraph" w:styleId="TOC3">
    <w:name w:val="toc 3"/>
    <w:basedOn w:val="Normal"/>
    <w:next w:val="Normal"/>
    <w:autoRedefine/>
    <w:uiPriority w:val="39"/>
    <w:unhideWhenUsed/>
    <w:rsid w:val="003F0BA9"/>
    <w:pPr>
      <w:spacing w:after="100"/>
      <w:ind w:left="480"/>
    </w:pPr>
    <w:rPr>
      <w:lang w:eastAsia="en-US"/>
    </w:rPr>
  </w:style>
  <w:style w:type="paragraph" w:styleId="TOC1">
    <w:name w:val="toc 1"/>
    <w:basedOn w:val="Normal"/>
    <w:next w:val="Normal"/>
    <w:autoRedefine/>
    <w:uiPriority w:val="39"/>
    <w:unhideWhenUsed/>
    <w:rsid w:val="003F0BA9"/>
    <w:pPr>
      <w:tabs>
        <w:tab w:val="right" w:leader="dot" w:pos="9350"/>
      </w:tabs>
      <w:spacing w:after="240"/>
    </w:pPr>
    <w:rPr>
      <w:noProof/>
      <w:lang w:eastAsia="en-US"/>
    </w:rPr>
  </w:style>
  <w:style w:type="table" w:customStyle="1" w:styleId="TableGrid0">
    <w:name w:val="TableGrid"/>
    <w:rsid w:val="003F0BA9"/>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1">
    <w:name w:val="Table Grid1"/>
    <w:basedOn w:val="TableNormal"/>
    <w:next w:val="TableGrid"/>
    <w:uiPriority w:val="39"/>
    <w:rsid w:val="003F0BA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MSTitle">
    <w:name w:val="BMS Title"/>
    <w:basedOn w:val="Normal"/>
    <w:next w:val="Normal"/>
    <w:rsid w:val="003F0BA9"/>
    <w:pPr>
      <w:keepNext/>
      <w:keepLines/>
      <w:tabs>
        <w:tab w:val="left" w:pos="1152"/>
      </w:tabs>
      <w:spacing w:before="120" w:after="120"/>
      <w:outlineLvl w:val="0"/>
    </w:pPr>
    <w:rPr>
      <w:rFonts w:ascii="Arial" w:hAnsi="Arial"/>
      <w:b/>
      <w:caps/>
      <w:color w:val="000000"/>
      <w:szCs w:val="20"/>
      <w:lang w:eastAsia="en-US"/>
    </w:rPr>
  </w:style>
  <w:style w:type="paragraph" w:styleId="DocumentMap">
    <w:name w:val="Document Map"/>
    <w:basedOn w:val="Normal"/>
    <w:link w:val="DocumentMapChar"/>
    <w:uiPriority w:val="99"/>
    <w:semiHidden/>
    <w:unhideWhenUsed/>
    <w:rsid w:val="003F0BA9"/>
    <w:rPr>
      <w:rFonts w:eastAsiaTheme="minorHAnsi"/>
      <w:lang w:eastAsia="en-US"/>
    </w:rPr>
  </w:style>
  <w:style w:type="character" w:customStyle="1" w:styleId="DocumentMapChar">
    <w:name w:val="Document Map Char"/>
    <w:basedOn w:val="DefaultParagraphFont"/>
    <w:link w:val="DocumentMap"/>
    <w:uiPriority w:val="99"/>
    <w:semiHidden/>
    <w:rsid w:val="003F0BA9"/>
    <w:rPr>
      <w:rFonts w:ascii="Times New Roman" w:hAnsi="Times New Roman" w:cs="Times New Roman"/>
      <w:sz w:val="24"/>
      <w:szCs w:val="24"/>
      <w:lang w:val="en-US"/>
    </w:rPr>
  </w:style>
  <w:style w:type="table" w:styleId="GridTable2">
    <w:name w:val="Grid Table 2"/>
    <w:basedOn w:val="TableNormal"/>
    <w:uiPriority w:val="47"/>
    <w:rsid w:val="003F0BA9"/>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2">
    <w:name w:val="Unresolved Mention2"/>
    <w:basedOn w:val="DefaultParagraphFont"/>
    <w:uiPriority w:val="99"/>
    <w:semiHidden/>
    <w:unhideWhenUsed/>
    <w:rsid w:val="003F0BA9"/>
    <w:rPr>
      <w:color w:val="605E5C"/>
      <w:shd w:val="clear" w:color="auto" w:fill="E1DFDD"/>
    </w:rPr>
  </w:style>
  <w:style w:type="character" w:customStyle="1" w:styleId="UnresolvedMention3">
    <w:name w:val="Unresolved Mention3"/>
    <w:basedOn w:val="DefaultParagraphFont"/>
    <w:uiPriority w:val="99"/>
    <w:semiHidden/>
    <w:unhideWhenUsed/>
    <w:rsid w:val="003F0BA9"/>
    <w:rPr>
      <w:color w:val="605E5C"/>
      <w:shd w:val="clear" w:color="auto" w:fill="E1DFDD"/>
    </w:rPr>
  </w:style>
  <w:style w:type="character" w:customStyle="1" w:styleId="UnresolvedMention4">
    <w:name w:val="Unresolved Mention4"/>
    <w:basedOn w:val="DefaultParagraphFont"/>
    <w:uiPriority w:val="99"/>
    <w:semiHidden/>
    <w:unhideWhenUsed/>
    <w:rsid w:val="003F0BA9"/>
    <w:rPr>
      <w:color w:val="605E5C"/>
      <w:shd w:val="clear" w:color="auto" w:fill="E1DFDD"/>
    </w:rPr>
  </w:style>
  <w:style w:type="paragraph" w:customStyle="1" w:styleId="QReusableChoices">
    <w:name w:val="QReusableChoices"/>
    <w:basedOn w:val="Normal"/>
    <w:qFormat/>
    <w:rsid w:val="003F0BA9"/>
    <w:pPr>
      <w:shd w:val="clear" w:color="auto" w:fill="3EA18E"/>
      <w:spacing w:before="120" w:after="120"/>
    </w:pPr>
    <w:rPr>
      <w:rFonts w:asciiTheme="minorHAnsi" w:eastAsiaTheme="minorEastAsia" w:hAnsiTheme="minorHAnsi" w:cstheme="minorBidi"/>
      <w:i/>
      <w:color w:val="FFFFFF"/>
      <w:sz w:val="20"/>
      <w:szCs w:val="22"/>
      <w:lang w:eastAsia="en-US"/>
    </w:rPr>
  </w:style>
  <w:style w:type="paragraph" w:customStyle="1" w:styleId="QPlaceholderAlert">
    <w:name w:val="QPlaceholderAlert"/>
    <w:basedOn w:val="Normal"/>
    <w:qFormat/>
    <w:rsid w:val="003F0BA9"/>
    <w:pPr>
      <w:spacing w:line="276" w:lineRule="auto"/>
    </w:pPr>
    <w:rPr>
      <w:rFonts w:asciiTheme="minorHAnsi" w:eastAsiaTheme="minorEastAsia" w:hAnsiTheme="minorHAnsi" w:cstheme="minorBidi"/>
      <w:color w:val="FF0000"/>
      <w:sz w:val="22"/>
      <w:szCs w:val="22"/>
      <w:lang w:eastAsia="en-US"/>
    </w:rPr>
  </w:style>
  <w:style w:type="paragraph" w:styleId="PlainText">
    <w:name w:val="Plain Text"/>
    <w:basedOn w:val="Normal"/>
    <w:link w:val="PlainTextChar"/>
    <w:uiPriority w:val="99"/>
    <w:semiHidden/>
    <w:unhideWhenUsed/>
    <w:rsid w:val="003F0BA9"/>
    <w:rPr>
      <w:rFonts w:ascii="Calibri" w:eastAsiaTheme="minorHAnsi" w:hAnsi="Calibri" w:cstheme="minorBidi"/>
      <w:sz w:val="22"/>
      <w:szCs w:val="21"/>
      <w:lang w:val="en-GB" w:eastAsia="en-US"/>
    </w:rPr>
  </w:style>
  <w:style w:type="character" w:customStyle="1" w:styleId="PlainTextChar">
    <w:name w:val="Plain Text Char"/>
    <w:basedOn w:val="DefaultParagraphFont"/>
    <w:link w:val="PlainText"/>
    <w:uiPriority w:val="99"/>
    <w:semiHidden/>
    <w:rsid w:val="003F0BA9"/>
    <w:rPr>
      <w:rFonts w:ascii="Calibri" w:hAnsi="Calibri"/>
      <w:szCs w:val="21"/>
    </w:rPr>
  </w:style>
  <w:style w:type="character" w:customStyle="1" w:styleId="UnresolvedMention5">
    <w:name w:val="Unresolved Mention5"/>
    <w:basedOn w:val="DefaultParagraphFont"/>
    <w:uiPriority w:val="99"/>
    <w:semiHidden/>
    <w:unhideWhenUsed/>
    <w:rsid w:val="003F0BA9"/>
    <w:rPr>
      <w:color w:val="605E5C"/>
      <w:shd w:val="clear" w:color="auto" w:fill="E1DFDD"/>
    </w:rPr>
  </w:style>
  <w:style w:type="character" w:styleId="Strong">
    <w:name w:val="Strong"/>
    <w:basedOn w:val="DefaultParagraphFont"/>
    <w:uiPriority w:val="22"/>
    <w:qFormat/>
    <w:rsid w:val="003F0BA9"/>
    <w:rPr>
      <w:b/>
      <w:bCs/>
    </w:rPr>
  </w:style>
  <w:style w:type="character" w:styleId="Emphasis">
    <w:name w:val="Emphasis"/>
    <w:basedOn w:val="DefaultParagraphFont"/>
    <w:uiPriority w:val="20"/>
    <w:qFormat/>
    <w:rsid w:val="003F0BA9"/>
    <w:rPr>
      <w:i/>
      <w:iCs/>
    </w:rPr>
  </w:style>
  <w:style w:type="character" w:customStyle="1" w:styleId="UnresolvedMention6">
    <w:name w:val="Unresolved Mention6"/>
    <w:basedOn w:val="DefaultParagraphFont"/>
    <w:uiPriority w:val="99"/>
    <w:semiHidden/>
    <w:unhideWhenUsed/>
    <w:rsid w:val="00F12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b@hsc.utah.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BB1E5-9555-4E9F-B0E3-C58A0933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41</Pages>
  <Words>4285</Words>
  <Characters>24425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Barrie</dc:creator>
  <cp:keywords/>
  <dc:description/>
  <cp:lastModifiedBy>Trang Au</cp:lastModifiedBy>
  <cp:revision>4</cp:revision>
  <dcterms:created xsi:type="dcterms:W3CDTF">2021-06-07T20:40:00Z</dcterms:created>
  <dcterms:modified xsi:type="dcterms:W3CDTF">2022-12-13T01:30:00Z</dcterms:modified>
</cp:coreProperties>
</file>